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AB7" w:rsidRPr="00A13C42" w:rsidRDefault="00E72AB7" w:rsidP="00A13C42">
      <w:pPr>
        <w:pStyle w:val="Kop1"/>
        <w:numPr>
          <w:ilvl w:val="0"/>
          <w:numId w:val="0"/>
        </w:numPr>
        <w:ind w:left="574" w:hanging="432"/>
        <w:rPr>
          <w:rFonts w:ascii="Arial" w:hAnsi="Arial"/>
        </w:rPr>
      </w:pPr>
      <w:bookmarkStart w:id="0" w:name="_Toc387256868"/>
      <w:r w:rsidRPr="00A13C42">
        <w:rPr>
          <w:rFonts w:ascii="Arial" w:hAnsi="Arial"/>
        </w:rPr>
        <w:t>H: Wijzigingenformulier CORV</w:t>
      </w:r>
      <w:bookmarkEnd w:id="0"/>
    </w:p>
    <w:tbl>
      <w:tblPr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08"/>
        <w:gridCol w:w="1553"/>
        <w:gridCol w:w="2268"/>
        <w:gridCol w:w="2299"/>
      </w:tblGrid>
      <w:tr w:rsidR="00E72AB7" w:rsidRPr="00A13C42" w:rsidTr="002E3A3D">
        <w:tc>
          <w:tcPr>
            <w:tcW w:w="4361" w:type="dxa"/>
            <w:gridSpan w:val="2"/>
            <w:tcBorders>
              <w:top w:val="nil"/>
              <w:left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 xml:space="preserve">Wijziging ingediend </w:t>
            </w:r>
            <w:proofErr w:type="spellStart"/>
            <w:r w:rsidRPr="002E3A3D">
              <w:rPr>
                <w:rFonts w:ascii="Arial" w:hAnsi="Arial" w:cs="Arial"/>
                <w:szCs w:val="18"/>
              </w:rPr>
              <w:t>doorr</w:t>
            </w:r>
            <w:proofErr w:type="spellEnd"/>
            <w:r w:rsidRPr="002E3A3D">
              <w:rPr>
                <w:rFonts w:ascii="Arial" w:hAnsi="Arial" w:cs="Arial"/>
                <w:szCs w:val="18"/>
              </w:rPr>
              <w:t>: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Nr. wijziging (Indiener):</w:t>
            </w:r>
          </w:p>
        </w:tc>
        <w:tc>
          <w:tcPr>
            <w:tcW w:w="2299" w:type="dxa"/>
            <w:tcBorders>
              <w:top w:val="nil"/>
              <w:left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Nr. wijziging (CORV):</w:t>
            </w:r>
          </w:p>
        </w:tc>
      </w:tr>
      <w:tr w:rsidR="00E72AB7" w:rsidRPr="00A13C42" w:rsidTr="002E3A3D">
        <w:tc>
          <w:tcPr>
            <w:tcW w:w="4361" w:type="dxa"/>
            <w:gridSpan w:val="2"/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Naam:</w:t>
            </w:r>
            <w:r>
              <w:rPr>
                <w:rFonts w:ascii="Arial" w:hAnsi="Arial" w:cs="Arial"/>
                <w:szCs w:val="18"/>
              </w:rPr>
              <w:t xml:space="preserve"> </w:t>
            </w:r>
            <w:r w:rsidR="003709FC">
              <w:rPr>
                <w:rFonts w:ascii="Arial" w:hAnsi="Arial" w:cs="Arial"/>
                <w:szCs w:val="18"/>
              </w:rPr>
              <w:t xml:space="preserve">Jan </w:t>
            </w:r>
            <w:proofErr w:type="spellStart"/>
            <w:r w:rsidR="003709FC">
              <w:rPr>
                <w:rFonts w:ascii="Arial" w:hAnsi="Arial" w:cs="Arial"/>
                <w:szCs w:val="18"/>
              </w:rPr>
              <w:t>Campschroer</w:t>
            </w:r>
            <w:proofErr w:type="spellEnd"/>
          </w:p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Organisatie:</w:t>
            </w:r>
            <w:r>
              <w:rPr>
                <w:rFonts w:ascii="Arial" w:hAnsi="Arial" w:cs="Arial"/>
                <w:szCs w:val="18"/>
              </w:rPr>
              <w:t xml:space="preserve"> </w:t>
            </w:r>
            <w:r w:rsidR="004C7EC1">
              <w:rPr>
                <w:rFonts w:ascii="Arial" w:hAnsi="Arial" w:cs="Arial"/>
                <w:szCs w:val="18"/>
              </w:rPr>
              <w:t>KING</w:t>
            </w:r>
          </w:p>
          <w:p w:rsidR="00E72AB7" w:rsidRPr="002E3A3D" w:rsidRDefault="00E72AB7" w:rsidP="004C7EC1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Tel/email:</w:t>
            </w:r>
            <w:r>
              <w:rPr>
                <w:rFonts w:ascii="Arial" w:hAnsi="Arial" w:cs="Arial"/>
                <w:szCs w:val="18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E72AB7" w:rsidRPr="002E3A3D" w:rsidRDefault="003709FC" w:rsidP="008901A7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Issues 5, 6a-</w:t>
            </w:r>
            <w:r w:rsidR="00C40325">
              <w:rPr>
                <w:rFonts w:ascii="Arial" w:hAnsi="Arial" w:cs="Arial"/>
                <w:szCs w:val="18"/>
              </w:rPr>
              <w:t xml:space="preserve">i, </w:t>
            </w:r>
            <w:r w:rsidR="00B57BE0">
              <w:rPr>
                <w:rFonts w:ascii="Arial" w:hAnsi="Arial" w:cs="Arial"/>
                <w:szCs w:val="18"/>
              </w:rPr>
              <w:t>12, 17.1, 18, 19, 20, 21, 23 en 34</w:t>
            </w:r>
          </w:p>
        </w:tc>
        <w:tc>
          <w:tcPr>
            <w:tcW w:w="2299" w:type="dxa"/>
            <w:vMerge w:val="restart"/>
          </w:tcPr>
          <w:p w:rsidR="00785455" w:rsidRPr="002E3A3D" w:rsidRDefault="00785455" w:rsidP="008901A7">
            <w:pPr>
              <w:rPr>
                <w:rFonts w:ascii="Arial" w:hAnsi="Arial" w:cs="Arial"/>
                <w:szCs w:val="18"/>
              </w:rPr>
            </w:pPr>
          </w:p>
        </w:tc>
      </w:tr>
      <w:tr w:rsidR="00E72AB7" w:rsidRPr="00A13C42" w:rsidTr="002E3A3D">
        <w:tc>
          <w:tcPr>
            <w:tcW w:w="4361" w:type="dxa"/>
            <w:gridSpan w:val="2"/>
          </w:tcPr>
          <w:p w:rsidR="00E72AB7" w:rsidRPr="002E3A3D" w:rsidRDefault="00E72AB7" w:rsidP="004C7EC1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Datum:</w:t>
            </w:r>
            <w:r>
              <w:rPr>
                <w:rFonts w:ascii="Arial" w:hAnsi="Arial" w:cs="Arial"/>
                <w:szCs w:val="18"/>
              </w:rPr>
              <w:t xml:space="preserve"> </w:t>
            </w:r>
          </w:p>
        </w:tc>
        <w:tc>
          <w:tcPr>
            <w:tcW w:w="2268" w:type="dxa"/>
            <w:vMerge/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2299" w:type="dxa"/>
            <w:vMerge/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</w:p>
        </w:tc>
      </w:tr>
      <w:tr w:rsidR="00E72AB7" w:rsidRPr="00A13C42" w:rsidTr="002E3A3D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 xml:space="preserve">                            </w:t>
            </w:r>
          </w:p>
        </w:tc>
      </w:tr>
      <w:tr w:rsidR="00E72AB7" w:rsidRPr="00A13C42" w:rsidTr="002E3A3D">
        <w:tc>
          <w:tcPr>
            <w:tcW w:w="4361" w:type="dxa"/>
            <w:gridSpan w:val="2"/>
            <w:tcBorders>
              <w:top w:val="nil"/>
              <w:left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Korte beschrijving:</w:t>
            </w:r>
          </w:p>
        </w:tc>
        <w:tc>
          <w:tcPr>
            <w:tcW w:w="4567" w:type="dxa"/>
            <w:gridSpan w:val="2"/>
            <w:tcBorders>
              <w:top w:val="nil"/>
              <w:left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Bericht/functie waar wijziging betrekking op heeft</w:t>
            </w:r>
          </w:p>
        </w:tc>
      </w:tr>
      <w:tr w:rsidR="00E72AB7" w:rsidRPr="00A13C42" w:rsidTr="002E3A3D">
        <w:tc>
          <w:tcPr>
            <w:tcW w:w="4361" w:type="dxa"/>
            <w:gridSpan w:val="2"/>
          </w:tcPr>
          <w:p w:rsidR="00E72AB7" w:rsidRPr="002E3A3D" w:rsidRDefault="00CC7706" w:rsidP="00CC7706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Aanscherping VTO- en </w:t>
            </w:r>
            <w:r w:rsidR="00B57BE0">
              <w:rPr>
                <w:rFonts w:ascii="Arial" w:hAnsi="Arial" w:cs="Arial"/>
                <w:szCs w:val="18"/>
              </w:rPr>
              <w:t>(</w:t>
            </w:r>
            <w:proofErr w:type="spellStart"/>
            <w:r>
              <w:rPr>
                <w:rFonts w:ascii="Arial" w:hAnsi="Arial" w:cs="Arial"/>
                <w:szCs w:val="18"/>
              </w:rPr>
              <w:t>RvdK</w:t>
            </w:r>
            <w:proofErr w:type="spellEnd"/>
            <w:r w:rsidR="00B57BE0">
              <w:rPr>
                <w:rFonts w:ascii="Arial" w:hAnsi="Arial" w:cs="Arial"/>
                <w:szCs w:val="18"/>
              </w:rPr>
              <w:t>-)</w:t>
            </w:r>
            <w:proofErr w:type="spellStart"/>
            <w:r>
              <w:rPr>
                <w:rFonts w:ascii="Arial" w:hAnsi="Arial" w:cs="Arial"/>
                <w:szCs w:val="18"/>
              </w:rPr>
              <w:t>notificatie-berichten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n.a.v. issues </w:t>
            </w:r>
            <w:proofErr w:type="spellStart"/>
            <w:r>
              <w:rPr>
                <w:rFonts w:ascii="Arial" w:hAnsi="Arial" w:cs="Arial"/>
                <w:szCs w:val="18"/>
              </w:rPr>
              <w:t>dd</w:t>
            </w:r>
            <w:proofErr w:type="spellEnd"/>
            <w:r>
              <w:rPr>
                <w:rFonts w:ascii="Arial" w:hAnsi="Arial" w:cs="Arial"/>
                <w:szCs w:val="18"/>
              </w:rPr>
              <w:t>. 15-5-2014.</w:t>
            </w:r>
          </w:p>
        </w:tc>
        <w:tc>
          <w:tcPr>
            <w:tcW w:w="4567" w:type="dxa"/>
            <w:gridSpan w:val="2"/>
          </w:tcPr>
          <w:p w:rsidR="00E72AB7" w:rsidRPr="002E3A3D" w:rsidRDefault="00E04650" w:rsidP="00E250D9">
            <w:pPr>
              <w:rPr>
                <w:rFonts w:ascii="Arial" w:hAnsi="Arial" w:cs="Arial"/>
                <w:szCs w:val="18"/>
              </w:rPr>
            </w:pPr>
            <w:proofErr w:type="spellStart"/>
            <w:r>
              <w:rPr>
                <w:rFonts w:ascii="Arial" w:hAnsi="Arial" w:cs="Arial"/>
                <w:szCs w:val="18"/>
              </w:rPr>
              <w:t>VTO-bericht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 (B</w:t>
            </w:r>
            <w:r w:rsidR="00236835">
              <w:rPr>
                <w:rFonts w:ascii="Arial" w:hAnsi="Arial" w:cs="Arial"/>
                <w:szCs w:val="18"/>
              </w:rPr>
              <w:t>T</w:t>
            </w:r>
            <w:r>
              <w:rPr>
                <w:rFonts w:ascii="Arial" w:hAnsi="Arial" w:cs="Arial"/>
                <w:szCs w:val="18"/>
              </w:rPr>
              <w:t>-0</w:t>
            </w:r>
            <w:r w:rsidR="00236835">
              <w:rPr>
                <w:rFonts w:ascii="Arial" w:hAnsi="Arial" w:cs="Arial"/>
                <w:szCs w:val="18"/>
              </w:rPr>
              <w:t>5001</w:t>
            </w:r>
            <w:r>
              <w:rPr>
                <w:rFonts w:ascii="Arial" w:hAnsi="Arial" w:cs="Arial"/>
                <w:szCs w:val="18"/>
              </w:rPr>
              <w:t xml:space="preserve">) en </w:t>
            </w:r>
            <w:r w:rsidR="00B57BE0">
              <w:rPr>
                <w:rFonts w:ascii="Arial" w:hAnsi="Arial" w:cs="Arial"/>
                <w:szCs w:val="18"/>
              </w:rPr>
              <w:t>(</w:t>
            </w:r>
            <w:proofErr w:type="spellStart"/>
            <w:r>
              <w:rPr>
                <w:rFonts w:ascii="Arial" w:hAnsi="Arial" w:cs="Arial"/>
                <w:szCs w:val="18"/>
              </w:rPr>
              <w:t>RvdK</w:t>
            </w:r>
            <w:proofErr w:type="spellEnd"/>
            <w:r>
              <w:rPr>
                <w:rFonts w:ascii="Arial" w:hAnsi="Arial" w:cs="Arial"/>
                <w:szCs w:val="18"/>
              </w:rPr>
              <w:t>-</w:t>
            </w:r>
            <w:r w:rsidR="00B57BE0">
              <w:rPr>
                <w:rFonts w:ascii="Arial" w:hAnsi="Arial" w:cs="Arial"/>
                <w:szCs w:val="18"/>
              </w:rPr>
              <w:t>)</w:t>
            </w:r>
            <w:proofErr w:type="spellStart"/>
            <w:r>
              <w:rPr>
                <w:rFonts w:ascii="Arial" w:hAnsi="Arial" w:cs="Arial"/>
                <w:szCs w:val="18"/>
              </w:rPr>
              <w:t>notificatie-bericht</w:t>
            </w:r>
            <w:r w:rsidR="00236835">
              <w:rPr>
                <w:rFonts w:ascii="Arial" w:hAnsi="Arial" w:cs="Arial"/>
                <w:szCs w:val="18"/>
              </w:rPr>
              <w:t>en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(B</w:t>
            </w:r>
            <w:r w:rsidR="00236835">
              <w:rPr>
                <w:rFonts w:ascii="Arial" w:hAnsi="Arial" w:cs="Arial"/>
                <w:szCs w:val="18"/>
              </w:rPr>
              <w:t>T</w:t>
            </w:r>
            <w:r>
              <w:rPr>
                <w:rFonts w:ascii="Arial" w:hAnsi="Arial" w:cs="Arial"/>
                <w:szCs w:val="18"/>
              </w:rPr>
              <w:t>-0</w:t>
            </w:r>
            <w:r w:rsidR="00236835">
              <w:rPr>
                <w:rFonts w:ascii="Arial" w:hAnsi="Arial" w:cs="Arial"/>
                <w:szCs w:val="18"/>
              </w:rPr>
              <w:t>5002, BT-05003</w:t>
            </w:r>
            <w:r w:rsidR="00E250D9">
              <w:rPr>
                <w:rFonts w:ascii="Arial" w:hAnsi="Arial" w:cs="Arial"/>
                <w:szCs w:val="18"/>
              </w:rPr>
              <w:t>, BT-05009 en BT-05010</w:t>
            </w:r>
            <w:r>
              <w:rPr>
                <w:rFonts w:ascii="Arial" w:hAnsi="Arial" w:cs="Arial"/>
                <w:szCs w:val="18"/>
              </w:rPr>
              <w:t>)</w:t>
            </w:r>
            <w:r w:rsidR="00E250D9">
              <w:rPr>
                <w:rFonts w:ascii="Arial" w:hAnsi="Arial" w:cs="Arial"/>
                <w:szCs w:val="18"/>
              </w:rPr>
              <w:t>.</w:t>
            </w:r>
          </w:p>
        </w:tc>
      </w:tr>
    </w:tbl>
    <w:p w:rsidR="00E72AB7" w:rsidRPr="00A13C42" w:rsidRDefault="00E72AB7" w:rsidP="00A13C42">
      <w:pPr>
        <w:rPr>
          <w:rFonts w:ascii="Arial" w:hAnsi="Arial" w:cs="Arial"/>
          <w:szCs w:val="18"/>
        </w:rPr>
      </w:pPr>
    </w:p>
    <w:tbl>
      <w:tblPr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928"/>
      </w:tblGrid>
      <w:tr w:rsidR="00E72AB7" w:rsidRPr="00A13C42" w:rsidTr="002E3A3D">
        <w:tc>
          <w:tcPr>
            <w:tcW w:w="8928" w:type="dxa"/>
            <w:tcBorders>
              <w:top w:val="nil"/>
              <w:left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Uitgebreide beschrijving wijziging (met eventuele verwijzing naar eerdere bevinding of bijlagen):</w:t>
            </w:r>
          </w:p>
        </w:tc>
      </w:tr>
      <w:tr w:rsidR="00E72AB7" w:rsidRPr="00A13C42" w:rsidTr="002E3A3D">
        <w:trPr>
          <w:trHeight w:val="1658"/>
        </w:trPr>
        <w:tc>
          <w:tcPr>
            <w:tcW w:w="8928" w:type="dxa"/>
          </w:tcPr>
          <w:p w:rsidR="00E72AB7" w:rsidRDefault="009464FE" w:rsidP="009464FE">
            <w:pPr>
              <w:rPr>
                <w:rFonts w:ascii="Arial" w:hAnsi="Arial" w:cs="Arial"/>
                <w:szCs w:val="18"/>
              </w:rPr>
            </w:pPr>
            <w:r w:rsidRPr="0007588C">
              <w:rPr>
                <w:rFonts w:ascii="Arial" w:hAnsi="Arial" w:cs="Arial"/>
                <w:b/>
                <w:szCs w:val="18"/>
              </w:rPr>
              <w:t>Issue 5</w:t>
            </w:r>
            <w:r w:rsidR="00CC7706">
              <w:rPr>
                <w:rFonts w:ascii="Arial" w:hAnsi="Arial" w:cs="Arial"/>
                <w:b/>
                <w:szCs w:val="18"/>
              </w:rPr>
              <w:t>, 6b</w:t>
            </w:r>
            <w:r>
              <w:rPr>
                <w:rFonts w:ascii="Arial" w:hAnsi="Arial" w:cs="Arial"/>
                <w:szCs w:val="18"/>
              </w:rPr>
              <w:t xml:space="preserve">: Het al dan niet </w:t>
            </w:r>
            <w:r w:rsidRPr="009464FE">
              <w:rPr>
                <w:rFonts w:ascii="Arial" w:hAnsi="Arial" w:cs="Arial"/>
                <w:szCs w:val="18"/>
              </w:rPr>
              <w:t xml:space="preserve">geboren </w:t>
            </w:r>
            <w:r>
              <w:rPr>
                <w:rFonts w:ascii="Arial" w:hAnsi="Arial" w:cs="Arial"/>
                <w:szCs w:val="18"/>
              </w:rPr>
              <w:t xml:space="preserve">zijn van een </w:t>
            </w:r>
            <w:r w:rsidRPr="009464FE">
              <w:rPr>
                <w:rFonts w:ascii="Arial" w:hAnsi="Arial" w:cs="Arial"/>
                <w:szCs w:val="18"/>
              </w:rPr>
              <w:t>kind herken</w:t>
            </w:r>
            <w:r>
              <w:rPr>
                <w:rFonts w:ascii="Arial" w:hAnsi="Arial" w:cs="Arial"/>
                <w:szCs w:val="18"/>
              </w:rPr>
              <w:t>baar maken</w:t>
            </w:r>
            <w:r w:rsidRPr="009464FE">
              <w:rPr>
                <w:rFonts w:ascii="Arial" w:hAnsi="Arial" w:cs="Arial"/>
                <w:szCs w:val="18"/>
              </w:rPr>
              <w:t xml:space="preserve"> aan de </w:t>
            </w:r>
            <w:r>
              <w:rPr>
                <w:rFonts w:ascii="Arial" w:hAnsi="Arial" w:cs="Arial"/>
                <w:szCs w:val="18"/>
              </w:rPr>
              <w:t xml:space="preserve">hand van de </w:t>
            </w:r>
            <w:r w:rsidRPr="009464FE">
              <w:rPr>
                <w:rFonts w:ascii="Arial" w:hAnsi="Arial" w:cs="Arial"/>
                <w:szCs w:val="18"/>
              </w:rPr>
              <w:t xml:space="preserve">waarde </w:t>
            </w:r>
            <w:r>
              <w:rPr>
                <w:rFonts w:ascii="Arial" w:hAnsi="Arial" w:cs="Arial"/>
                <w:szCs w:val="18"/>
              </w:rPr>
              <w:t>“</w:t>
            </w:r>
            <w:proofErr w:type="spellStart"/>
            <w:r>
              <w:rPr>
                <w:rFonts w:ascii="Arial" w:hAnsi="Arial" w:cs="Arial"/>
                <w:szCs w:val="18"/>
              </w:rPr>
              <w:t>Client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(kind)” resp. </w:t>
            </w:r>
            <w:r w:rsidRPr="009464FE">
              <w:rPr>
                <w:rFonts w:ascii="Arial" w:hAnsi="Arial" w:cs="Arial"/>
                <w:szCs w:val="18"/>
              </w:rPr>
              <w:t>"</w:t>
            </w:r>
            <w:proofErr w:type="spellStart"/>
            <w:r w:rsidRPr="009464FE">
              <w:rPr>
                <w:rFonts w:ascii="Arial" w:hAnsi="Arial" w:cs="Arial"/>
                <w:szCs w:val="18"/>
              </w:rPr>
              <w:t>Client</w:t>
            </w:r>
            <w:proofErr w:type="spellEnd"/>
            <w:r w:rsidRPr="009464FE">
              <w:rPr>
                <w:rFonts w:ascii="Arial" w:hAnsi="Arial" w:cs="Arial"/>
                <w:szCs w:val="18"/>
              </w:rPr>
              <w:t xml:space="preserve"> (ongeboren kind)" van de attribuutsoort </w:t>
            </w:r>
            <w:proofErr w:type="spellStart"/>
            <w:r w:rsidRPr="009464FE">
              <w:rPr>
                <w:rFonts w:ascii="Arial" w:hAnsi="Arial" w:cs="Arial"/>
                <w:szCs w:val="18"/>
              </w:rPr>
              <w:t>Z</w:t>
            </w:r>
            <w:r>
              <w:rPr>
                <w:rFonts w:ascii="Arial" w:hAnsi="Arial" w:cs="Arial"/>
                <w:szCs w:val="18"/>
              </w:rPr>
              <w:t>AAKOBJECT.Relatie-omschtijving</w:t>
            </w:r>
            <w:proofErr w:type="spellEnd"/>
            <w:r w:rsidRPr="009464FE">
              <w:rPr>
                <w:rFonts w:ascii="Arial" w:hAnsi="Arial" w:cs="Arial"/>
                <w:szCs w:val="18"/>
              </w:rPr>
              <w:t xml:space="preserve"> van de relatie tussen ZAAK en het OBJECT zijnde een NATUURLIJK PERSOON zijnde het o</w:t>
            </w:r>
            <w:r>
              <w:rPr>
                <w:rFonts w:ascii="Arial" w:hAnsi="Arial" w:cs="Arial"/>
                <w:szCs w:val="18"/>
              </w:rPr>
              <w:t>n</w:t>
            </w:r>
            <w:r w:rsidRPr="009464FE">
              <w:rPr>
                <w:rFonts w:ascii="Arial" w:hAnsi="Arial" w:cs="Arial"/>
                <w:szCs w:val="18"/>
              </w:rPr>
              <w:t xml:space="preserve">geboren kind. </w:t>
            </w:r>
            <w:proofErr w:type="spellStart"/>
            <w:r>
              <w:rPr>
                <w:rFonts w:ascii="Arial" w:hAnsi="Arial" w:cs="Arial"/>
                <w:szCs w:val="18"/>
              </w:rPr>
              <w:t>En</w:t>
            </w:r>
            <w:r w:rsidRPr="009464FE">
              <w:rPr>
                <w:rFonts w:ascii="Arial" w:hAnsi="Arial" w:cs="Arial"/>
                <w:szCs w:val="18"/>
              </w:rPr>
              <w:t>umeratie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opnemen in XSD van VTO- en </w:t>
            </w:r>
            <w:proofErr w:type="spellStart"/>
            <w:r>
              <w:rPr>
                <w:rFonts w:ascii="Arial" w:hAnsi="Arial" w:cs="Arial"/>
                <w:szCs w:val="18"/>
              </w:rPr>
              <w:t>R</w:t>
            </w:r>
            <w:r w:rsidR="00CC7706">
              <w:rPr>
                <w:rFonts w:ascii="Arial" w:hAnsi="Arial" w:cs="Arial"/>
                <w:szCs w:val="18"/>
              </w:rPr>
              <w:t>vdK</w:t>
            </w:r>
            <w:r>
              <w:rPr>
                <w:rFonts w:ascii="Arial" w:hAnsi="Arial" w:cs="Arial"/>
                <w:szCs w:val="18"/>
              </w:rPr>
              <w:t>notificatie</w:t>
            </w:r>
            <w:r w:rsidR="00CC7706">
              <w:rPr>
                <w:rFonts w:ascii="Arial" w:hAnsi="Arial" w:cs="Arial"/>
                <w:szCs w:val="18"/>
              </w:rPr>
              <w:t>-</w:t>
            </w:r>
            <w:r>
              <w:rPr>
                <w:rFonts w:ascii="Arial" w:hAnsi="Arial" w:cs="Arial"/>
                <w:szCs w:val="18"/>
              </w:rPr>
              <w:t>bericht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bij element </w:t>
            </w:r>
            <w:proofErr w:type="spellStart"/>
            <w:r>
              <w:rPr>
                <w:rFonts w:ascii="Arial" w:hAnsi="Arial" w:cs="Arial"/>
                <w:szCs w:val="18"/>
              </w:rPr>
              <w:t>heeftBetrekkingOp.omschrijving</w:t>
            </w:r>
            <w:proofErr w:type="spellEnd"/>
            <w:r>
              <w:rPr>
                <w:rFonts w:ascii="Arial" w:hAnsi="Arial" w:cs="Arial"/>
                <w:szCs w:val="18"/>
              </w:rPr>
              <w:t>.</w:t>
            </w:r>
            <w:r w:rsidRPr="009464FE">
              <w:rPr>
                <w:rFonts w:ascii="Arial" w:hAnsi="Arial" w:cs="Arial"/>
                <w:szCs w:val="18"/>
              </w:rPr>
              <w:t xml:space="preserve"> </w:t>
            </w:r>
          </w:p>
          <w:p w:rsidR="0007588C" w:rsidRDefault="00CC7706" w:rsidP="009464FE">
            <w:pPr>
              <w:rPr>
                <w:rFonts w:ascii="Arial" w:hAnsi="Arial" w:cs="Arial"/>
                <w:szCs w:val="18"/>
              </w:rPr>
            </w:pPr>
            <w:r w:rsidRPr="00CC7706">
              <w:rPr>
                <w:rFonts w:ascii="Arial" w:hAnsi="Arial" w:cs="Arial"/>
                <w:b/>
                <w:szCs w:val="18"/>
              </w:rPr>
              <w:t>Issue 6a</w:t>
            </w:r>
            <w:r>
              <w:rPr>
                <w:rFonts w:ascii="Arial" w:hAnsi="Arial" w:cs="Arial"/>
                <w:szCs w:val="18"/>
              </w:rPr>
              <w:t>: Verzendende instantie (</w:t>
            </w:r>
            <w:proofErr w:type="spellStart"/>
            <w:r>
              <w:rPr>
                <w:rFonts w:ascii="Arial" w:hAnsi="Arial" w:cs="Arial"/>
                <w:szCs w:val="18"/>
              </w:rPr>
              <w:t>StUF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:organisatie) verplicht maken in </w:t>
            </w:r>
            <w:proofErr w:type="spellStart"/>
            <w:r>
              <w:rPr>
                <w:rFonts w:ascii="Arial" w:hAnsi="Arial" w:cs="Arial"/>
                <w:szCs w:val="18"/>
              </w:rPr>
              <w:t>header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van </w:t>
            </w:r>
            <w:proofErr w:type="spellStart"/>
            <w:r>
              <w:rPr>
                <w:rFonts w:ascii="Arial" w:hAnsi="Arial" w:cs="Arial"/>
                <w:szCs w:val="18"/>
              </w:rPr>
              <w:t>StUF-CORV-berichten</w:t>
            </w:r>
            <w:proofErr w:type="spellEnd"/>
            <w:r>
              <w:rPr>
                <w:rFonts w:ascii="Arial" w:hAnsi="Arial" w:cs="Arial"/>
                <w:szCs w:val="18"/>
              </w:rPr>
              <w:t>.</w:t>
            </w:r>
          </w:p>
          <w:p w:rsidR="00CC7706" w:rsidRDefault="00E04650" w:rsidP="00E04650">
            <w:pPr>
              <w:rPr>
                <w:rFonts w:ascii="Arial" w:hAnsi="Arial" w:cs="Arial"/>
                <w:szCs w:val="18"/>
              </w:rPr>
            </w:pPr>
            <w:r w:rsidRPr="00E04650">
              <w:rPr>
                <w:rFonts w:ascii="Arial" w:hAnsi="Arial" w:cs="Arial"/>
                <w:b/>
                <w:szCs w:val="18"/>
              </w:rPr>
              <w:t>Issue 6c</w:t>
            </w:r>
            <w:r>
              <w:rPr>
                <w:rFonts w:ascii="Arial" w:hAnsi="Arial" w:cs="Arial"/>
                <w:szCs w:val="18"/>
              </w:rPr>
              <w:t xml:space="preserve">: Geslachtsnaam </w:t>
            </w:r>
            <w:r w:rsidRPr="00E04650">
              <w:rPr>
                <w:rFonts w:ascii="Arial" w:hAnsi="Arial" w:cs="Arial"/>
                <w:szCs w:val="18"/>
              </w:rPr>
              <w:t xml:space="preserve">van </w:t>
            </w:r>
            <w:r>
              <w:rPr>
                <w:rFonts w:ascii="Arial" w:hAnsi="Arial" w:cs="Arial"/>
                <w:szCs w:val="18"/>
              </w:rPr>
              <w:t>kind (</w:t>
            </w:r>
            <w:r w:rsidRPr="00E04650">
              <w:rPr>
                <w:rFonts w:ascii="Arial" w:hAnsi="Arial" w:cs="Arial"/>
                <w:szCs w:val="18"/>
              </w:rPr>
              <w:t>NP</w:t>
            </w:r>
            <w:r>
              <w:rPr>
                <w:rFonts w:ascii="Arial" w:hAnsi="Arial" w:cs="Arial"/>
                <w:szCs w:val="18"/>
              </w:rPr>
              <w:t>S</w:t>
            </w:r>
            <w:r w:rsidRPr="00E04650">
              <w:rPr>
                <w:rFonts w:ascii="Arial" w:hAnsi="Arial" w:cs="Arial"/>
                <w:szCs w:val="18"/>
              </w:rPr>
              <w:t xml:space="preserve">) </w:t>
            </w:r>
            <w:r>
              <w:rPr>
                <w:rFonts w:ascii="Arial" w:hAnsi="Arial" w:cs="Arial"/>
                <w:szCs w:val="18"/>
              </w:rPr>
              <w:t xml:space="preserve">in het </w:t>
            </w:r>
            <w:proofErr w:type="spellStart"/>
            <w:r>
              <w:rPr>
                <w:rFonts w:ascii="Arial" w:hAnsi="Arial" w:cs="Arial"/>
                <w:szCs w:val="18"/>
              </w:rPr>
              <w:t>VTO-bericht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</w:t>
            </w:r>
            <w:r w:rsidRPr="00E04650">
              <w:rPr>
                <w:rFonts w:ascii="Arial" w:hAnsi="Arial" w:cs="Arial"/>
                <w:szCs w:val="18"/>
              </w:rPr>
              <w:t>verplicht indien het een (geboren) kind betreft.</w:t>
            </w:r>
          </w:p>
          <w:p w:rsidR="00E04650" w:rsidRDefault="002308E8" w:rsidP="002308E8">
            <w:pPr>
              <w:rPr>
                <w:rFonts w:ascii="Arial" w:hAnsi="Arial" w:cs="Arial"/>
                <w:szCs w:val="18"/>
              </w:rPr>
            </w:pPr>
            <w:r w:rsidRPr="002308E8">
              <w:rPr>
                <w:rFonts w:ascii="Arial" w:hAnsi="Arial" w:cs="Arial"/>
                <w:b/>
                <w:szCs w:val="18"/>
              </w:rPr>
              <w:t>Issue 6d</w:t>
            </w:r>
            <w:r>
              <w:rPr>
                <w:rFonts w:ascii="Arial" w:hAnsi="Arial" w:cs="Arial"/>
                <w:szCs w:val="18"/>
              </w:rPr>
              <w:t xml:space="preserve">: </w:t>
            </w:r>
            <w:r w:rsidR="003709FC">
              <w:rPr>
                <w:rFonts w:ascii="Arial" w:hAnsi="Arial" w:cs="Arial"/>
                <w:szCs w:val="18"/>
              </w:rPr>
              <w:t>Afdwingen (d.m.v. een r</w:t>
            </w:r>
            <w:r w:rsidRPr="002308E8">
              <w:rPr>
                <w:rFonts w:ascii="Arial" w:hAnsi="Arial" w:cs="Arial"/>
                <w:szCs w:val="18"/>
              </w:rPr>
              <w:t>egel</w:t>
            </w:r>
            <w:r w:rsidR="003709FC">
              <w:rPr>
                <w:rFonts w:ascii="Arial" w:hAnsi="Arial" w:cs="Arial"/>
                <w:szCs w:val="18"/>
              </w:rPr>
              <w:t>)</w:t>
            </w:r>
            <w:r w:rsidRPr="002308E8">
              <w:rPr>
                <w:rFonts w:ascii="Arial" w:hAnsi="Arial" w:cs="Arial"/>
                <w:szCs w:val="18"/>
              </w:rPr>
              <w:t xml:space="preserve"> dat minimaal </w:t>
            </w:r>
            <w:r>
              <w:rPr>
                <w:rFonts w:ascii="Arial" w:hAnsi="Arial" w:cs="Arial"/>
                <w:szCs w:val="18"/>
              </w:rPr>
              <w:t xml:space="preserve">het </w:t>
            </w:r>
            <w:proofErr w:type="spellStart"/>
            <w:r w:rsidRPr="002308E8">
              <w:rPr>
                <w:rFonts w:ascii="Arial" w:hAnsi="Arial" w:cs="Arial"/>
                <w:szCs w:val="18"/>
              </w:rPr>
              <w:t>emailadres</w:t>
            </w:r>
            <w:proofErr w:type="spellEnd"/>
            <w:r w:rsidRPr="002308E8">
              <w:rPr>
                <w:rFonts w:ascii="Arial" w:hAnsi="Arial" w:cs="Arial"/>
                <w:szCs w:val="18"/>
              </w:rPr>
              <w:t xml:space="preserve"> of telefoonnummer </w:t>
            </w:r>
            <w:r>
              <w:rPr>
                <w:rFonts w:ascii="Arial" w:hAnsi="Arial" w:cs="Arial"/>
                <w:szCs w:val="18"/>
              </w:rPr>
              <w:t xml:space="preserve">verplicht is van de Verzoeker (Betrokkene zijnde Medewerker) in het </w:t>
            </w:r>
            <w:proofErr w:type="spellStart"/>
            <w:r>
              <w:rPr>
                <w:rFonts w:ascii="Arial" w:hAnsi="Arial" w:cs="Arial"/>
                <w:szCs w:val="18"/>
              </w:rPr>
              <w:t>VTO-bericht</w:t>
            </w:r>
            <w:proofErr w:type="spellEnd"/>
            <w:r w:rsidRPr="002308E8">
              <w:rPr>
                <w:rFonts w:ascii="Arial" w:hAnsi="Arial" w:cs="Arial"/>
                <w:szCs w:val="18"/>
              </w:rPr>
              <w:t>.</w:t>
            </w:r>
          </w:p>
          <w:p w:rsidR="003709FC" w:rsidRDefault="003709FC" w:rsidP="003709FC">
            <w:pPr>
              <w:rPr>
                <w:rFonts w:ascii="Arial" w:hAnsi="Arial" w:cs="Arial"/>
                <w:szCs w:val="18"/>
              </w:rPr>
            </w:pPr>
            <w:r w:rsidRPr="003709FC">
              <w:rPr>
                <w:rFonts w:ascii="Arial" w:hAnsi="Arial" w:cs="Arial"/>
                <w:b/>
                <w:szCs w:val="18"/>
              </w:rPr>
              <w:t>Issue 6e</w:t>
            </w:r>
            <w:r>
              <w:rPr>
                <w:rFonts w:ascii="Arial" w:hAnsi="Arial" w:cs="Arial"/>
                <w:szCs w:val="18"/>
              </w:rPr>
              <w:t>: Afdwingen (d.m.v. een r</w:t>
            </w:r>
            <w:r w:rsidRPr="002308E8">
              <w:rPr>
                <w:rFonts w:ascii="Arial" w:hAnsi="Arial" w:cs="Arial"/>
                <w:szCs w:val="18"/>
              </w:rPr>
              <w:t>egel</w:t>
            </w:r>
            <w:r>
              <w:rPr>
                <w:rFonts w:ascii="Arial" w:hAnsi="Arial" w:cs="Arial"/>
                <w:szCs w:val="18"/>
              </w:rPr>
              <w:t>)</w:t>
            </w:r>
            <w:r w:rsidRPr="002308E8">
              <w:rPr>
                <w:rFonts w:ascii="Arial" w:hAnsi="Arial" w:cs="Arial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>dat minimaal één van de identificaties van het kind (</w:t>
            </w:r>
            <w:r w:rsidRPr="003709FC">
              <w:rPr>
                <w:rFonts w:ascii="Arial" w:hAnsi="Arial" w:cs="Arial"/>
                <w:szCs w:val="18"/>
              </w:rPr>
              <w:t>beschrijvende identificatie</w:t>
            </w:r>
            <w:r>
              <w:rPr>
                <w:rFonts w:ascii="Arial" w:hAnsi="Arial" w:cs="Arial"/>
                <w:szCs w:val="18"/>
              </w:rPr>
              <w:t>,</w:t>
            </w:r>
            <w:r w:rsidRPr="003709FC">
              <w:rPr>
                <w:rFonts w:ascii="Arial" w:hAnsi="Arial" w:cs="Arial"/>
                <w:szCs w:val="18"/>
              </w:rPr>
              <w:t xml:space="preserve"> BSN, RNI of Vreemdelingennummer</w:t>
            </w:r>
            <w:r>
              <w:rPr>
                <w:rFonts w:ascii="Arial" w:hAnsi="Arial" w:cs="Arial"/>
                <w:szCs w:val="18"/>
              </w:rPr>
              <w:t>)</w:t>
            </w:r>
            <w:r w:rsidRPr="003709FC">
              <w:rPr>
                <w:rFonts w:ascii="Arial" w:hAnsi="Arial" w:cs="Arial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>van een waarde is voorzien.</w:t>
            </w:r>
          </w:p>
          <w:p w:rsidR="003709FC" w:rsidRDefault="003709FC" w:rsidP="003709FC">
            <w:pPr>
              <w:rPr>
                <w:rFonts w:ascii="Arial" w:hAnsi="Arial" w:cs="Arial"/>
                <w:szCs w:val="18"/>
              </w:rPr>
            </w:pPr>
            <w:r w:rsidRPr="003709FC">
              <w:rPr>
                <w:rFonts w:ascii="Arial" w:hAnsi="Arial" w:cs="Arial"/>
                <w:b/>
                <w:szCs w:val="18"/>
              </w:rPr>
              <w:t>Issue 6f</w:t>
            </w:r>
            <w:r>
              <w:rPr>
                <w:rFonts w:ascii="Arial" w:hAnsi="Arial" w:cs="Arial"/>
                <w:szCs w:val="18"/>
              </w:rPr>
              <w:t xml:space="preserve">: Naam van de Maatschappelijke activiteit, als gezaghebbende over een kind bij een verzoek tot onderzoek, verplicht maken in het </w:t>
            </w:r>
            <w:proofErr w:type="spellStart"/>
            <w:r>
              <w:rPr>
                <w:rFonts w:ascii="Arial" w:hAnsi="Arial" w:cs="Arial"/>
                <w:szCs w:val="18"/>
              </w:rPr>
              <w:t>VTO-bericht</w:t>
            </w:r>
            <w:proofErr w:type="spellEnd"/>
            <w:r>
              <w:rPr>
                <w:rFonts w:ascii="Arial" w:hAnsi="Arial" w:cs="Arial"/>
                <w:szCs w:val="18"/>
              </w:rPr>
              <w:t>.</w:t>
            </w:r>
          </w:p>
          <w:p w:rsidR="003709FC" w:rsidRDefault="003709FC" w:rsidP="003709FC">
            <w:pPr>
              <w:rPr>
                <w:rFonts w:ascii="Arial" w:hAnsi="Arial" w:cs="Arial"/>
                <w:szCs w:val="18"/>
              </w:rPr>
            </w:pPr>
            <w:r w:rsidRPr="002F029B">
              <w:rPr>
                <w:rFonts w:ascii="Arial" w:hAnsi="Arial" w:cs="Arial"/>
                <w:b/>
                <w:szCs w:val="18"/>
              </w:rPr>
              <w:t>Iss</w:t>
            </w:r>
            <w:r w:rsidR="002F029B" w:rsidRPr="002F029B">
              <w:rPr>
                <w:rFonts w:ascii="Arial" w:hAnsi="Arial" w:cs="Arial"/>
                <w:b/>
                <w:szCs w:val="18"/>
              </w:rPr>
              <w:t>ue</w:t>
            </w:r>
            <w:r w:rsidRPr="002F029B">
              <w:rPr>
                <w:rFonts w:ascii="Arial" w:hAnsi="Arial" w:cs="Arial"/>
                <w:b/>
                <w:szCs w:val="18"/>
              </w:rPr>
              <w:t xml:space="preserve"> 6g</w:t>
            </w:r>
            <w:r>
              <w:rPr>
                <w:rFonts w:ascii="Arial" w:hAnsi="Arial" w:cs="Arial"/>
                <w:szCs w:val="18"/>
              </w:rPr>
              <w:t>: Afdwingen (d.m.v. een r</w:t>
            </w:r>
            <w:r w:rsidRPr="002308E8">
              <w:rPr>
                <w:rFonts w:ascii="Arial" w:hAnsi="Arial" w:cs="Arial"/>
                <w:szCs w:val="18"/>
              </w:rPr>
              <w:t>egel</w:t>
            </w:r>
            <w:r>
              <w:rPr>
                <w:rFonts w:ascii="Arial" w:hAnsi="Arial" w:cs="Arial"/>
                <w:szCs w:val="18"/>
              </w:rPr>
              <w:t xml:space="preserve">) dat bij een ongeboren kind in het </w:t>
            </w:r>
            <w:proofErr w:type="spellStart"/>
            <w:r>
              <w:rPr>
                <w:rFonts w:ascii="Arial" w:hAnsi="Arial" w:cs="Arial"/>
                <w:szCs w:val="18"/>
              </w:rPr>
              <w:t>VTO-bericht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precies één gezaghebbende, zijnde de moeder, wordt geleverd</w:t>
            </w:r>
            <w:r w:rsidR="002F029B">
              <w:rPr>
                <w:rFonts w:ascii="Arial" w:hAnsi="Arial" w:cs="Arial"/>
                <w:szCs w:val="18"/>
              </w:rPr>
              <w:t xml:space="preserve"> en dat van die moeder het telefoonnummer verplicht is</w:t>
            </w:r>
            <w:r>
              <w:rPr>
                <w:rFonts w:ascii="Arial" w:hAnsi="Arial" w:cs="Arial"/>
                <w:szCs w:val="18"/>
              </w:rPr>
              <w:t>.</w:t>
            </w:r>
          </w:p>
          <w:p w:rsidR="002F029B" w:rsidRDefault="002F029B" w:rsidP="003709FC">
            <w:pPr>
              <w:rPr>
                <w:rFonts w:ascii="Arial" w:hAnsi="Arial" w:cs="Arial"/>
                <w:szCs w:val="18"/>
              </w:rPr>
            </w:pPr>
            <w:r w:rsidRPr="002F029B">
              <w:rPr>
                <w:rFonts w:ascii="Arial" w:hAnsi="Arial" w:cs="Arial"/>
                <w:b/>
                <w:szCs w:val="18"/>
              </w:rPr>
              <w:t>Issue 6h</w:t>
            </w:r>
            <w:r>
              <w:rPr>
                <w:rFonts w:ascii="Arial" w:hAnsi="Arial" w:cs="Arial"/>
                <w:szCs w:val="18"/>
              </w:rPr>
              <w:t xml:space="preserve">: Afdwingen in </w:t>
            </w:r>
            <w:proofErr w:type="spellStart"/>
            <w:r>
              <w:rPr>
                <w:rFonts w:ascii="Arial" w:hAnsi="Arial" w:cs="Arial"/>
                <w:szCs w:val="18"/>
              </w:rPr>
              <w:t>VTO-bericht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dat er minimaal één en maximaal 10 documenten geleverd kunnen worden (in XSD) met een totale omvang van maximaal 10Mb (d.m.v. een r</w:t>
            </w:r>
            <w:r w:rsidRPr="002308E8">
              <w:rPr>
                <w:rFonts w:ascii="Arial" w:hAnsi="Arial" w:cs="Arial"/>
                <w:szCs w:val="18"/>
              </w:rPr>
              <w:t>egel</w:t>
            </w:r>
            <w:r>
              <w:rPr>
                <w:rFonts w:ascii="Arial" w:hAnsi="Arial" w:cs="Arial"/>
                <w:szCs w:val="18"/>
              </w:rPr>
              <w:t>).</w:t>
            </w:r>
          </w:p>
          <w:p w:rsidR="002F029B" w:rsidRDefault="00C40325" w:rsidP="00C40325">
            <w:pPr>
              <w:rPr>
                <w:rFonts w:ascii="Arial" w:hAnsi="Arial" w:cs="Arial"/>
                <w:szCs w:val="18"/>
              </w:rPr>
            </w:pPr>
            <w:r w:rsidRPr="00C40325">
              <w:rPr>
                <w:rFonts w:ascii="Arial" w:hAnsi="Arial" w:cs="Arial"/>
                <w:b/>
                <w:szCs w:val="18"/>
              </w:rPr>
              <w:t>Issue 6i</w:t>
            </w:r>
            <w:r>
              <w:rPr>
                <w:rFonts w:ascii="Arial" w:hAnsi="Arial" w:cs="Arial"/>
                <w:szCs w:val="18"/>
              </w:rPr>
              <w:t xml:space="preserve">: Afdwingen dat, </w:t>
            </w:r>
            <w:r w:rsidRPr="00C40325">
              <w:rPr>
                <w:rFonts w:ascii="Arial" w:hAnsi="Arial" w:cs="Arial"/>
                <w:szCs w:val="18"/>
              </w:rPr>
              <w:t>als een gezag</w:t>
            </w:r>
            <w:r>
              <w:rPr>
                <w:rFonts w:ascii="Arial" w:hAnsi="Arial" w:cs="Arial"/>
                <w:szCs w:val="18"/>
              </w:rPr>
              <w:t>hebbende</w:t>
            </w:r>
            <w:r w:rsidRPr="00C40325">
              <w:rPr>
                <w:rFonts w:ascii="Arial" w:hAnsi="Arial" w:cs="Arial"/>
                <w:szCs w:val="18"/>
              </w:rPr>
              <w:t xml:space="preserve"> niet is </w:t>
            </w:r>
            <w:proofErr w:type="spellStart"/>
            <w:r w:rsidRPr="00C40325">
              <w:rPr>
                <w:rFonts w:ascii="Arial" w:hAnsi="Arial" w:cs="Arial"/>
                <w:szCs w:val="18"/>
              </w:rPr>
              <w:t>geinformeerd</w:t>
            </w:r>
            <w:proofErr w:type="spellEnd"/>
            <w:r w:rsidRPr="00C40325">
              <w:rPr>
                <w:rFonts w:ascii="Arial" w:hAnsi="Arial" w:cs="Arial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>het element</w:t>
            </w:r>
            <w:r w:rsidRPr="00C40325">
              <w:rPr>
                <w:rFonts w:ascii="Arial" w:hAnsi="Arial" w:cs="Arial"/>
                <w:szCs w:val="18"/>
              </w:rPr>
              <w:t xml:space="preserve"> "</w:t>
            </w:r>
            <w:proofErr w:type="spellStart"/>
            <w:r w:rsidRPr="00C40325">
              <w:rPr>
                <w:rFonts w:ascii="Arial" w:hAnsi="Arial" w:cs="Arial"/>
                <w:szCs w:val="18"/>
              </w:rPr>
              <w:t>reden-niet-informeren</w:t>
            </w:r>
            <w:proofErr w:type="spellEnd"/>
            <w:r w:rsidRPr="00C40325">
              <w:rPr>
                <w:rFonts w:ascii="Arial" w:hAnsi="Arial" w:cs="Arial"/>
                <w:szCs w:val="18"/>
              </w:rPr>
              <w:t xml:space="preserve">" </w:t>
            </w:r>
            <w:r>
              <w:rPr>
                <w:rFonts w:ascii="Arial" w:hAnsi="Arial" w:cs="Arial"/>
                <w:szCs w:val="18"/>
              </w:rPr>
              <w:t>is</w:t>
            </w:r>
            <w:r w:rsidRPr="00C40325">
              <w:rPr>
                <w:rFonts w:ascii="Arial" w:hAnsi="Arial" w:cs="Arial"/>
                <w:szCs w:val="18"/>
              </w:rPr>
              <w:t xml:space="preserve"> ingevuld</w:t>
            </w:r>
            <w:r>
              <w:rPr>
                <w:rFonts w:ascii="Arial" w:hAnsi="Arial" w:cs="Arial"/>
                <w:szCs w:val="18"/>
              </w:rPr>
              <w:t xml:space="preserve">. </w:t>
            </w:r>
          </w:p>
          <w:p w:rsidR="00C40325" w:rsidRDefault="000D2660" w:rsidP="00C40325">
            <w:pPr>
              <w:rPr>
                <w:rFonts w:ascii="Arial" w:hAnsi="Arial" w:cs="Arial"/>
                <w:szCs w:val="18"/>
              </w:rPr>
            </w:pPr>
            <w:r w:rsidRPr="000D2660">
              <w:rPr>
                <w:rFonts w:ascii="Arial" w:hAnsi="Arial" w:cs="Arial"/>
                <w:b/>
                <w:szCs w:val="18"/>
              </w:rPr>
              <w:t>Issue 12</w:t>
            </w:r>
            <w:r>
              <w:rPr>
                <w:rFonts w:ascii="Arial" w:hAnsi="Arial" w:cs="Arial"/>
                <w:szCs w:val="18"/>
              </w:rPr>
              <w:t xml:space="preserve">: Toelichten dat de identificatie van de </w:t>
            </w:r>
            <w:proofErr w:type="spellStart"/>
            <w:r>
              <w:rPr>
                <w:rFonts w:ascii="Arial" w:hAnsi="Arial" w:cs="Arial"/>
                <w:szCs w:val="18"/>
              </w:rPr>
              <w:t>niet-natuurlijk-persoon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zijnde de verzoeker gevuld dient te worden met het RSIN van de </w:t>
            </w:r>
            <w:proofErr w:type="spellStart"/>
            <w:r>
              <w:rPr>
                <w:rFonts w:ascii="Arial" w:hAnsi="Arial" w:cs="Arial"/>
                <w:szCs w:val="18"/>
              </w:rPr>
              <w:t>desbetreffene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NNP uit het </w:t>
            </w:r>
            <w:proofErr w:type="spellStart"/>
            <w:r>
              <w:rPr>
                <w:rFonts w:ascii="Arial" w:hAnsi="Arial" w:cs="Arial"/>
                <w:szCs w:val="18"/>
              </w:rPr>
              <w:t>nHR</w:t>
            </w:r>
            <w:proofErr w:type="spellEnd"/>
            <w:r>
              <w:rPr>
                <w:rFonts w:ascii="Arial" w:hAnsi="Arial" w:cs="Arial"/>
                <w:szCs w:val="18"/>
              </w:rPr>
              <w:t>.</w:t>
            </w:r>
          </w:p>
          <w:p w:rsidR="000D2660" w:rsidRDefault="000D2660" w:rsidP="00C40325">
            <w:pPr>
              <w:rPr>
                <w:rFonts w:ascii="Arial" w:hAnsi="Arial" w:cs="Arial"/>
                <w:szCs w:val="18"/>
              </w:rPr>
            </w:pPr>
            <w:r w:rsidRPr="000D2660">
              <w:rPr>
                <w:rFonts w:ascii="Arial" w:hAnsi="Arial" w:cs="Arial"/>
                <w:b/>
                <w:szCs w:val="18"/>
              </w:rPr>
              <w:t>Issue 18</w:t>
            </w:r>
            <w:r>
              <w:rPr>
                <w:rFonts w:ascii="Arial" w:hAnsi="Arial" w:cs="Arial"/>
                <w:szCs w:val="18"/>
              </w:rPr>
              <w:t xml:space="preserve">: In documentatie van </w:t>
            </w:r>
            <w:proofErr w:type="spellStart"/>
            <w:r>
              <w:rPr>
                <w:rFonts w:ascii="Arial" w:hAnsi="Arial" w:cs="Arial"/>
                <w:szCs w:val="18"/>
              </w:rPr>
              <w:t>StUF-koppelvlak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vermelden dat berichtuitwisseling plaatsvindt in de Nederlandse timezone. Opname van een timezone in de </w:t>
            </w:r>
            <w:proofErr w:type="spellStart"/>
            <w:r>
              <w:rPr>
                <w:rFonts w:ascii="Arial" w:hAnsi="Arial" w:cs="Arial"/>
                <w:szCs w:val="18"/>
              </w:rPr>
              <w:t>header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van </w:t>
            </w:r>
            <w:proofErr w:type="spellStart"/>
            <w:r>
              <w:rPr>
                <w:rFonts w:ascii="Arial" w:hAnsi="Arial" w:cs="Arial"/>
                <w:szCs w:val="18"/>
              </w:rPr>
              <w:t>StUF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is te ingrijpend.</w:t>
            </w:r>
          </w:p>
          <w:p w:rsidR="000D2660" w:rsidRDefault="000D2660" w:rsidP="00C40325">
            <w:pPr>
              <w:rPr>
                <w:rFonts w:ascii="Arial" w:hAnsi="Arial" w:cs="Arial"/>
                <w:szCs w:val="18"/>
              </w:rPr>
            </w:pPr>
            <w:r w:rsidRPr="000D2660">
              <w:rPr>
                <w:rFonts w:ascii="Arial" w:hAnsi="Arial" w:cs="Arial"/>
                <w:b/>
                <w:szCs w:val="18"/>
              </w:rPr>
              <w:t>Issue 17.1</w:t>
            </w:r>
            <w:r>
              <w:rPr>
                <w:rFonts w:ascii="Arial" w:hAnsi="Arial" w:cs="Arial"/>
                <w:szCs w:val="18"/>
              </w:rPr>
              <w:t>: Afdwingen (d.m.v. een r</w:t>
            </w:r>
            <w:r w:rsidRPr="002308E8">
              <w:rPr>
                <w:rFonts w:ascii="Arial" w:hAnsi="Arial" w:cs="Arial"/>
                <w:szCs w:val="18"/>
              </w:rPr>
              <w:t>egel</w:t>
            </w:r>
            <w:r>
              <w:rPr>
                <w:rFonts w:ascii="Arial" w:hAnsi="Arial" w:cs="Arial"/>
                <w:szCs w:val="18"/>
              </w:rPr>
              <w:t xml:space="preserve">) dat, in het </w:t>
            </w:r>
            <w:proofErr w:type="spellStart"/>
            <w:r>
              <w:rPr>
                <w:rFonts w:ascii="Arial" w:hAnsi="Arial" w:cs="Arial"/>
                <w:szCs w:val="18"/>
              </w:rPr>
              <w:t>VTO-bericht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, een betrokkene bij een verzoekzaak zijnde een gezaghebbende minimaal gezaghebbend is over één kind (te identificeren door </w:t>
            </w:r>
            <w:proofErr w:type="spellStart"/>
            <w:r>
              <w:rPr>
                <w:rFonts w:ascii="Arial" w:hAnsi="Arial" w:cs="Arial"/>
                <w:szCs w:val="18"/>
              </w:rPr>
              <w:t>Clientvolgnummer</w:t>
            </w:r>
            <w:proofErr w:type="spellEnd"/>
            <w:r>
              <w:rPr>
                <w:rFonts w:ascii="Arial" w:hAnsi="Arial" w:cs="Arial"/>
                <w:szCs w:val="18"/>
              </w:rPr>
              <w:t>).</w:t>
            </w:r>
          </w:p>
          <w:p w:rsidR="000D2660" w:rsidRDefault="00E25E38" w:rsidP="00C40325">
            <w:pPr>
              <w:rPr>
                <w:rFonts w:ascii="Arial" w:hAnsi="Arial" w:cs="Arial"/>
                <w:szCs w:val="18"/>
              </w:rPr>
            </w:pPr>
            <w:r w:rsidRPr="000655CC">
              <w:rPr>
                <w:rFonts w:ascii="Arial" w:hAnsi="Arial" w:cs="Arial"/>
                <w:b/>
                <w:szCs w:val="18"/>
              </w:rPr>
              <w:t>Issue 19</w:t>
            </w:r>
            <w:r>
              <w:rPr>
                <w:rFonts w:ascii="Arial" w:hAnsi="Arial" w:cs="Arial"/>
                <w:szCs w:val="18"/>
              </w:rPr>
              <w:t xml:space="preserve">: Opnemen van de </w:t>
            </w:r>
            <w:ins w:id="1" w:author="Arjan" w:date="2014-07-11T17:25:00Z">
              <w:r w:rsidR="00164080">
                <w:rPr>
                  <w:rFonts w:ascii="Arial" w:hAnsi="Arial" w:cs="Arial"/>
                  <w:szCs w:val="18"/>
                </w:rPr>
                <w:t xml:space="preserve">met </w:t>
              </w:r>
              <w:proofErr w:type="spellStart"/>
              <w:r w:rsidR="00164080">
                <w:rPr>
                  <w:rFonts w:ascii="Arial" w:hAnsi="Arial" w:cs="Arial"/>
                  <w:szCs w:val="18"/>
                </w:rPr>
                <w:t>JustID</w:t>
              </w:r>
              <w:proofErr w:type="spellEnd"/>
              <w:r w:rsidR="00164080">
                <w:rPr>
                  <w:rFonts w:ascii="Arial" w:hAnsi="Arial" w:cs="Arial"/>
                  <w:szCs w:val="18"/>
                </w:rPr>
                <w:t xml:space="preserve"> afgesproken </w:t>
              </w:r>
            </w:ins>
            <w:proofErr w:type="spellStart"/>
            <w:r>
              <w:rPr>
                <w:rFonts w:ascii="Arial" w:hAnsi="Arial" w:cs="Arial"/>
                <w:szCs w:val="18"/>
              </w:rPr>
              <w:t>enumeratie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van ‘</w:t>
            </w:r>
            <w:proofErr w:type="spellStart"/>
            <w:r>
              <w:rPr>
                <w:rFonts w:ascii="Arial" w:hAnsi="Arial" w:cs="Arial"/>
                <w:szCs w:val="18"/>
              </w:rPr>
              <w:t>Documenttype-omschrijving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’ (van bijlagen bij het verzoek tot onderzoek) in het </w:t>
            </w:r>
            <w:proofErr w:type="spellStart"/>
            <w:r>
              <w:rPr>
                <w:rFonts w:ascii="Arial" w:hAnsi="Arial" w:cs="Arial"/>
                <w:szCs w:val="18"/>
              </w:rPr>
              <w:t>VTO-bericht</w:t>
            </w:r>
            <w:proofErr w:type="spellEnd"/>
            <w:r>
              <w:rPr>
                <w:rFonts w:ascii="Arial" w:hAnsi="Arial" w:cs="Arial"/>
                <w:szCs w:val="18"/>
              </w:rPr>
              <w:t>.</w:t>
            </w:r>
          </w:p>
          <w:p w:rsidR="00E25E38" w:rsidRDefault="00E25E38" w:rsidP="000655CC">
            <w:pPr>
              <w:rPr>
                <w:rFonts w:ascii="Arial" w:hAnsi="Arial" w:cs="Arial"/>
                <w:szCs w:val="18"/>
              </w:rPr>
            </w:pPr>
            <w:r w:rsidRPr="000655CC">
              <w:rPr>
                <w:rFonts w:ascii="Arial" w:hAnsi="Arial" w:cs="Arial"/>
                <w:b/>
                <w:szCs w:val="18"/>
              </w:rPr>
              <w:t>Issue</w:t>
            </w:r>
            <w:r w:rsidR="000655CC">
              <w:rPr>
                <w:rFonts w:ascii="Arial" w:hAnsi="Arial" w:cs="Arial"/>
                <w:b/>
                <w:szCs w:val="18"/>
              </w:rPr>
              <w:t xml:space="preserve"> </w:t>
            </w:r>
            <w:r w:rsidRPr="000655CC">
              <w:rPr>
                <w:rFonts w:ascii="Arial" w:hAnsi="Arial" w:cs="Arial"/>
                <w:b/>
                <w:szCs w:val="18"/>
              </w:rPr>
              <w:t>20</w:t>
            </w:r>
            <w:r>
              <w:rPr>
                <w:rFonts w:ascii="Arial" w:hAnsi="Arial" w:cs="Arial"/>
                <w:szCs w:val="18"/>
              </w:rPr>
              <w:t xml:space="preserve">: De naam van een bijlage </w:t>
            </w:r>
            <w:r w:rsidR="000655CC">
              <w:rPr>
                <w:rFonts w:ascii="Arial" w:hAnsi="Arial" w:cs="Arial"/>
                <w:szCs w:val="18"/>
              </w:rPr>
              <w:t xml:space="preserve">(document in </w:t>
            </w:r>
            <w:proofErr w:type="spellStart"/>
            <w:r w:rsidR="000655CC">
              <w:rPr>
                <w:rFonts w:ascii="Arial" w:hAnsi="Arial" w:cs="Arial"/>
                <w:szCs w:val="18"/>
              </w:rPr>
              <w:t>VTO-bericht</w:t>
            </w:r>
            <w:proofErr w:type="spellEnd"/>
            <w:r w:rsidR="000655CC">
              <w:rPr>
                <w:rFonts w:ascii="Arial" w:hAnsi="Arial" w:cs="Arial"/>
                <w:szCs w:val="18"/>
              </w:rPr>
              <w:t xml:space="preserve">)  moet van een waarde voorzien zijn. Evenzo moet een bijlage van inhoud (‘tekst’) zijn voorzien. Afdwingen met </w:t>
            </w:r>
            <w:proofErr w:type="spellStart"/>
            <w:r w:rsidR="000655CC">
              <w:rPr>
                <w:rFonts w:ascii="Arial" w:hAnsi="Arial" w:cs="Arial"/>
                <w:szCs w:val="18"/>
              </w:rPr>
              <w:t>kardinaliteit</w:t>
            </w:r>
            <w:proofErr w:type="spellEnd"/>
            <w:r w:rsidR="000655CC">
              <w:rPr>
                <w:rFonts w:ascii="Arial" w:hAnsi="Arial" w:cs="Arial"/>
                <w:szCs w:val="18"/>
              </w:rPr>
              <w:t xml:space="preserve"> 1..1.</w:t>
            </w:r>
          </w:p>
          <w:p w:rsidR="000655CC" w:rsidRDefault="000655CC" w:rsidP="000655CC">
            <w:pPr>
              <w:rPr>
                <w:rFonts w:ascii="Arial" w:hAnsi="Arial" w:cs="Arial"/>
                <w:szCs w:val="18"/>
              </w:rPr>
            </w:pPr>
            <w:r w:rsidRPr="000655CC">
              <w:rPr>
                <w:rFonts w:ascii="Arial" w:hAnsi="Arial" w:cs="Arial"/>
                <w:b/>
                <w:szCs w:val="18"/>
              </w:rPr>
              <w:t>Issue 21</w:t>
            </w:r>
            <w:r>
              <w:rPr>
                <w:rFonts w:ascii="Arial" w:hAnsi="Arial" w:cs="Arial"/>
                <w:szCs w:val="18"/>
              </w:rPr>
              <w:t xml:space="preserve">: ‘Datum indiening verzoek’ toevoegen aan </w:t>
            </w:r>
            <w:proofErr w:type="spellStart"/>
            <w:r>
              <w:rPr>
                <w:rFonts w:ascii="Arial" w:hAnsi="Arial" w:cs="Arial"/>
                <w:szCs w:val="18"/>
              </w:rPr>
              <w:t>VTO-bericht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als </w:t>
            </w:r>
            <w:proofErr w:type="spellStart"/>
            <w:r>
              <w:rPr>
                <w:rFonts w:ascii="Arial" w:hAnsi="Arial" w:cs="Arial"/>
                <w:szCs w:val="18"/>
              </w:rPr>
              <w:t>extraElement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. </w:t>
            </w:r>
          </w:p>
          <w:p w:rsidR="000655CC" w:rsidRDefault="000655CC" w:rsidP="000655CC">
            <w:pPr>
              <w:rPr>
                <w:rFonts w:ascii="Arial" w:hAnsi="Arial" w:cs="Arial"/>
                <w:szCs w:val="18"/>
              </w:rPr>
            </w:pPr>
            <w:r w:rsidRPr="000655CC">
              <w:rPr>
                <w:rFonts w:ascii="Arial" w:hAnsi="Arial" w:cs="Arial"/>
                <w:b/>
                <w:szCs w:val="18"/>
              </w:rPr>
              <w:t>Issue 23</w:t>
            </w:r>
            <w:r>
              <w:rPr>
                <w:rFonts w:ascii="Arial" w:hAnsi="Arial" w:cs="Arial"/>
                <w:szCs w:val="18"/>
              </w:rPr>
              <w:t xml:space="preserve">: </w:t>
            </w:r>
            <w:r w:rsidRPr="000655CC">
              <w:rPr>
                <w:rFonts w:ascii="Arial" w:hAnsi="Arial" w:cs="Arial"/>
                <w:szCs w:val="18"/>
              </w:rPr>
              <w:t xml:space="preserve">De waarde van </w:t>
            </w:r>
            <w:proofErr w:type="spellStart"/>
            <w:r w:rsidRPr="000655CC">
              <w:rPr>
                <w:rFonts w:ascii="Arial" w:hAnsi="Arial" w:cs="Arial"/>
                <w:szCs w:val="18"/>
              </w:rPr>
              <w:t>StUF</w:t>
            </w:r>
            <w:proofErr w:type="spellEnd"/>
            <w:r w:rsidRPr="000655CC">
              <w:rPr>
                <w:rFonts w:ascii="Arial" w:hAnsi="Arial" w:cs="Arial"/>
                <w:szCs w:val="18"/>
              </w:rPr>
              <w:t>:Functie moet gestandaardiseerd worden</w:t>
            </w:r>
            <w:r>
              <w:rPr>
                <w:rFonts w:ascii="Arial" w:hAnsi="Arial" w:cs="Arial"/>
                <w:szCs w:val="18"/>
              </w:rPr>
              <w:t xml:space="preserve"> zodat deze altijd de goede waarde heeft.</w:t>
            </w:r>
          </w:p>
          <w:p w:rsidR="00B57BE0" w:rsidRPr="002E3A3D" w:rsidRDefault="00B57BE0" w:rsidP="000655CC">
            <w:pPr>
              <w:rPr>
                <w:rFonts w:ascii="Arial" w:hAnsi="Arial" w:cs="Arial"/>
                <w:szCs w:val="18"/>
              </w:rPr>
            </w:pPr>
            <w:r w:rsidRPr="00B57BE0">
              <w:rPr>
                <w:rFonts w:ascii="Arial" w:hAnsi="Arial" w:cs="Arial"/>
                <w:b/>
                <w:szCs w:val="18"/>
              </w:rPr>
              <w:t>Issue 34</w:t>
            </w:r>
            <w:r>
              <w:rPr>
                <w:rFonts w:ascii="Arial" w:hAnsi="Arial" w:cs="Arial"/>
                <w:szCs w:val="18"/>
              </w:rPr>
              <w:t>: Afdwingen (d.m.v. een r</w:t>
            </w:r>
            <w:r w:rsidRPr="002308E8">
              <w:rPr>
                <w:rFonts w:ascii="Arial" w:hAnsi="Arial" w:cs="Arial"/>
                <w:szCs w:val="18"/>
              </w:rPr>
              <w:t>egel</w:t>
            </w:r>
            <w:r>
              <w:rPr>
                <w:rFonts w:ascii="Arial" w:hAnsi="Arial" w:cs="Arial"/>
                <w:szCs w:val="18"/>
              </w:rPr>
              <w:t xml:space="preserve">) dat van een </w:t>
            </w:r>
            <w:proofErr w:type="spellStart"/>
            <w:r>
              <w:rPr>
                <w:rFonts w:ascii="Arial" w:hAnsi="Arial" w:cs="Arial"/>
                <w:szCs w:val="18"/>
              </w:rPr>
              <w:t>client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(NPS) in een </w:t>
            </w:r>
            <w:proofErr w:type="spellStart"/>
            <w:r>
              <w:rPr>
                <w:rFonts w:ascii="Arial" w:hAnsi="Arial" w:cs="Arial"/>
                <w:szCs w:val="18"/>
              </w:rPr>
              <w:t>VTO-bericht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zijnde een ongeboren </w:t>
            </w:r>
            <w:r>
              <w:rPr>
                <w:rFonts w:ascii="Arial" w:hAnsi="Arial" w:cs="Arial"/>
                <w:szCs w:val="18"/>
              </w:rPr>
              <w:lastRenderedPageBreak/>
              <w:t xml:space="preserve">kind de vermoedelijke geboortedatum van een waarde is voorzien. </w:t>
            </w:r>
          </w:p>
        </w:tc>
      </w:tr>
    </w:tbl>
    <w:p w:rsidR="00E72AB7" w:rsidRPr="00A13C42" w:rsidRDefault="00E72AB7" w:rsidP="00A13C42">
      <w:pPr>
        <w:rPr>
          <w:rFonts w:ascii="Arial" w:hAnsi="Arial" w:cs="Arial"/>
          <w:szCs w:val="18"/>
        </w:rPr>
      </w:pPr>
    </w:p>
    <w:tbl>
      <w:tblPr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928"/>
      </w:tblGrid>
      <w:tr w:rsidR="00E72AB7" w:rsidRPr="00A13C42" w:rsidTr="002E3A3D">
        <w:tc>
          <w:tcPr>
            <w:tcW w:w="8928" w:type="dxa"/>
            <w:tcBorders>
              <w:top w:val="nil"/>
              <w:left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Reden wijzigingsverzoek:</w:t>
            </w:r>
          </w:p>
        </w:tc>
      </w:tr>
      <w:tr w:rsidR="00E72AB7" w:rsidRPr="00A13C42" w:rsidTr="002E3A3D">
        <w:trPr>
          <w:trHeight w:val="1009"/>
        </w:trPr>
        <w:tc>
          <w:tcPr>
            <w:tcW w:w="8928" w:type="dxa"/>
          </w:tcPr>
          <w:p w:rsidR="00E72AB7" w:rsidRPr="002E3A3D" w:rsidRDefault="00B57BE0" w:rsidP="008901A7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Foutherstel en aanscherpen berichten opdat fouten bij de vulling daarvan voorkomen worden en daarmee situaties voorkomen worden waarin de ontvanger van een bericht dat bericht niet zou kunnen verwerken. </w:t>
            </w:r>
          </w:p>
        </w:tc>
      </w:tr>
    </w:tbl>
    <w:p w:rsidR="00E72AB7" w:rsidRPr="00A13C42" w:rsidRDefault="00E72AB7" w:rsidP="00A13C42">
      <w:pPr>
        <w:spacing w:line="240" w:lineRule="auto"/>
        <w:rPr>
          <w:rFonts w:ascii="Arial" w:hAnsi="Arial" w:cs="Arial"/>
          <w:szCs w:val="18"/>
        </w:rPr>
      </w:pPr>
    </w:p>
    <w:tbl>
      <w:tblPr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361"/>
        <w:gridCol w:w="4567"/>
      </w:tblGrid>
      <w:tr w:rsidR="00E72AB7" w:rsidRPr="00A13C42" w:rsidTr="002E3A3D">
        <w:tc>
          <w:tcPr>
            <w:tcW w:w="8928" w:type="dxa"/>
            <w:gridSpan w:val="2"/>
            <w:tcBorders>
              <w:top w:val="nil"/>
              <w:left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Impactanalyse door project CORV/leverancier CORV:</w:t>
            </w:r>
          </w:p>
        </w:tc>
      </w:tr>
      <w:tr w:rsidR="00E72AB7" w:rsidRPr="00A13C42" w:rsidTr="002E3A3D">
        <w:tc>
          <w:tcPr>
            <w:tcW w:w="8928" w:type="dxa"/>
            <w:gridSpan w:val="2"/>
          </w:tcPr>
          <w:p w:rsidR="00CC7706" w:rsidRDefault="00CC7706" w:rsidP="00CC7706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V.w.b. </w:t>
            </w:r>
            <w:proofErr w:type="spellStart"/>
            <w:r>
              <w:rPr>
                <w:rFonts w:ascii="Arial" w:hAnsi="Arial" w:cs="Arial"/>
                <w:szCs w:val="18"/>
              </w:rPr>
              <w:t>StUF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te verwerken in </w:t>
            </w:r>
            <w:proofErr w:type="spellStart"/>
            <w:r>
              <w:rPr>
                <w:rFonts w:ascii="Arial" w:hAnsi="Arial" w:cs="Arial"/>
                <w:szCs w:val="18"/>
              </w:rPr>
              <w:t>Koppelvlakbeschrijving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versie 0.8b</w:t>
            </w:r>
            <w:r w:rsidR="00C40325">
              <w:rPr>
                <w:rFonts w:ascii="Arial" w:hAnsi="Arial" w:cs="Arial"/>
                <w:szCs w:val="18"/>
              </w:rPr>
              <w:t xml:space="preserve"> en </w:t>
            </w:r>
            <w:r w:rsidR="00B57BE0">
              <w:rPr>
                <w:rFonts w:ascii="Arial" w:hAnsi="Arial" w:cs="Arial"/>
                <w:szCs w:val="18"/>
              </w:rPr>
              <w:t xml:space="preserve">corresponderende </w:t>
            </w:r>
            <w:proofErr w:type="spellStart"/>
            <w:r w:rsidR="00C40325">
              <w:rPr>
                <w:rFonts w:ascii="Arial" w:hAnsi="Arial" w:cs="Arial"/>
                <w:szCs w:val="18"/>
              </w:rPr>
              <w:t>StUF-CORV</w:t>
            </w:r>
            <w:r w:rsidR="00B57BE0">
              <w:rPr>
                <w:rFonts w:ascii="Arial" w:hAnsi="Arial" w:cs="Arial"/>
                <w:szCs w:val="18"/>
              </w:rPr>
              <w:t>-versie</w:t>
            </w:r>
            <w:proofErr w:type="spellEnd"/>
            <w:r w:rsidR="00C40325">
              <w:rPr>
                <w:rFonts w:ascii="Arial" w:hAnsi="Arial" w:cs="Arial"/>
                <w:szCs w:val="18"/>
              </w:rPr>
              <w:t>.</w:t>
            </w:r>
            <w:r>
              <w:rPr>
                <w:rFonts w:ascii="Arial" w:hAnsi="Arial" w:cs="Arial"/>
                <w:szCs w:val="18"/>
              </w:rPr>
              <w:t xml:space="preserve">. </w:t>
            </w:r>
          </w:p>
          <w:p w:rsidR="00CC7706" w:rsidRDefault="00CC7706" w:rsidP="00CC7706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V.w.b. EBV </w:t>
            </w:r>
            <w:del w:id="2" w:author="Arjan" w:date="2014-07-11T17:37:00Z">
              <w:r w:rsidDel="00373C05">
                <w:rPr>
                  <w:rFonts w:ascii="Arial" w:hAnsi="Arial" w:cs="Arial"/>
                  <w:szCs w:val="18"/>
                </w:rPr>
                <w:delText>….</w:delText>
              </w:r>
            </w:del>
            <w:ins w:id="3" w:author="Arjan" w:date="2014-07-11T17:37:00Z">
              <w:r w:rsidR="00373C05">
                <w:rPr>
                  <w:rFonts w:ascii="Arial" w:hAnsi="Arial" w:cs="Arial"/>
                  <w:szCs w:val="18"/>
                </w:rPr>
                <w:t>hebben alleen de issues 5, 6b, 19 en 21 consequenties.</w:t>
              </w:r>
            </w:ins>
            <w:ins w:id="4" w:author="Arjan" w:date="2014-07-11T17:39:00Z">
              <w:r w:rsidR="00373C05">
                <w:rPr>
                  <w:rFonts w:ascii="Arial" w:hAnsi="Arial" w:cs="Arial"/>
                  <w:szCs w:val="18"/>
                </w:rPr>
                <w:t xml:space="preserve"> Omtrent issue 34 wordt afgestemd om dit in een latere versie </w:t>
              </w:r>
            </w:ins>
            <w:ins w:id="5" w:author="Arjan" w:date="2014-07-11T17:40:00Z">
              <w:r w:rsidR="00373C05">
                <w:rPr>
                  <w:rFonts w:ascii="Arial" w:hAnsi="Arial" w:cs="Arial"/>
                  <w:szCs w:val="18"/>
                </w:rPr>
                <w:t>minder stringent af te dwingen</w:t>
              </w:r>
            </w:ins>
            <w:r>
              <w:rPr>
                <w:rFonts w:ascii="Arial" w:hAnsi="Arial" w:cs="Arial"/>
                <w:szCs w:val="18"/>
              </w:rPr>
              <w:t>.</w:t>
            </w:r>
          </w:p>
          <w:p w:rsidR="00CC7706" w:rsidRDefault="00AE6965" w:rsidP="00CC7706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Leveranciers ontwikkelen </w:t>
            </w:r>
            <w:proofErr w:type="spellStart"/>
            <w:r>
              <w:rPr>
                <w:rFonts w:ascii="Arial" w:hAnsi="Arial" w:cs="Arial"/>
                <w:szCs w:val="18"/>
              </w:rPr>
              <w:t>o.b.v</w:t>
            </w:r>
            <w:proofErr w:type="spellEnd"/>
            <w:r>
              <w:rPr>
                <w:rFonts w:ascii="Arial" w:hAnsi="Arial" w:cs="Arial"/>
                <w:szCs w:val="18"/>
              </w:rPr>
              <w:t>. versie 0.8, moeten hierover geïnformeerd worden.</w:t>
            </w:r>
          </w:p>
          <w:p w:rsidR="00AE6965" w:rsidRDefault="00AE6965" w:rsidP="00CC7706">
            <w:pPr>
              <w:rPr>
                <w:rFonts w:ascii="Arial" w:hAnsi="Arial" w:cs="Arial"/>
                <w:szCs w:val="18"/>
              </w:rPr>
            </w:pPr>
            <w:proofErr w:type="spellStart"/>
            <w:r>
              <w:rPr>
                <w:rFonts w:ascii="Arial" w:hAnsi="Arial" w:cs="Arial"/>
                <w:szCs w:val="18"/>
              </w:rPr>
              <w:t>StUF-testplatform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moet hierop bijgewerkt worden.</w:t>
            </w:r>
          </w:p>
          <w:p w:rsidR="00AE6965" w:rsidRPr="002E3A3D" w:rsidRDefault="00AE6965" w:rsidP="00CC7706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Afgesproken is [</w:t>
            </w:r>
            <w:r w:rsidRPr="00B57BE0">
              <w:rPr>
                <w:rFonts w:ascii="Arial" w:hAnsi="Arial" w:cs="Arial"/>
                <w:szCs w:val="18"/>
                <w:highlight w:val="yellow"/>
              </w:rPr>
              <w:t>door wie en wanneer</w:t>
            </w:r>
            <w:r w:rsidR="003709FC" w:rsidRPr="00B57BE0">
              <w:rPr>
                <w:rFonts w:ascii="Arial" w:hAnsi="Arial" w:cs="Arial"/>
                <w:szCs w:val="18"/>
                <w:highlight w:val="yellow"/>
              </w:rPr>
              <w:t>?</w:t>
            </w:r>
            <w:r>
              <w:rPr>
                <w:rFonts w:ascii="Arial" w:hAnsi="Arial" w:cs="Arial"/>
                <w:szCs w:val="18"/>
              </w:rPr>
              <w:t xml:space="preserve">] deze wijzigingen te verwerken en het </w:t>
            </w:r>
            <w:proofErr w:type="spellStart"/>
            <w:r>
              <w:rPr>
                <w:rFonts w:ascii="Arial" w:hAnsi="Arial" w:cs="Arial"/>
                <w:szCs w:val="18"/>
              </w:rPr>
              <w:t>StUF-testplatform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hierop aan te passen</w:t>
            </w:r>
            <w:r w:rsidR="000D2660">
              <w:rPr>
                <w:rFonts w:ascii="Arial" w:hAnsi="Arial" w:cs="Arial"/>
                <w:szCs w:val="18"/>
              </w:rPr>
              <w:t xml:space="preserve"> (</w:t>
            </w:r>
            <w:proofErr w:type="spellStart"/>
            <w:r w:rsidR="000D2660">
              <w:rPr>
                <w:rFonts w:ascii="Arial" w:hAnsi="Arial" w:cs="Arial"/>
                <w:szCs w:val="18"/>
              </w:rPr>
              <w:t>o.b.v</w:t>
            </w:r>
            <w:proofErr w:type="spellEnd"/>
            <w:r w:rsidR="000D2660">
              <w:rPr>
                <w:rFonts w:ascii="Arial" w:hAnsi="Arial" w:cs="Arial"/>
                <w:szCs w:val="18"/>
              </w:rPr>
              <w:t xml:space="preserve">. </w:t>
            </w:r>
            <w:proofErr w:type="spellStart"/>
            <w:r w:rsidR="000D2660">
              <w:rPr>
                <w:rFonts w:ascii="Arial" w:hAnsi="Arial" w:cs="Arial"/>
                <w:szCs w:val="18"/>
              </w:rPr>
              <w:t>Koppelvlakbeschrijving</w:t>
            </w:r>
            <w:proofErr w:type="spellEnd"/>
            <w:r w:rsidR="000D2660">
              <w:rPr>
                <w:rFonts w:ascii="Arial" w:hAnsi="Arial" w:cs="Arial"/>
                <w:szCs w:val="18"/>
              </w:rPr>
              <w:t xml:space="preserve"> versie 0.8c)</w:t>
            </w:r>
            <w:r>
              <w:rPr>
                <w:rFonts w:ascii="Arial" w:hAnsi="Arial" w:cs="Arial"/>
                <w:szCs w:val="18"/>
              </w:rPr>
              <w:t xml:space="preserve">. </w:t>
            </w:r>
          </w:p>
        </w:tc>
      </w:tr>
      <w:tr w:rsidR="00E72AB7" w:rsidRPr="00A13C42" w:rsidTr="002E3A3D">
        <w:tc>
          <w:tcPr>
            <w:tcW w:w="4361" w:type="dxa"/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Impactanalyse door:</w:t>
            </w:r>
            <w:r w:rsidR="00B57BE0">
              <w:rPr>
                <w:rFonts w:ascii="Arial" w:hAnsi="Arial" w:cs="Arial"/>
                <w:szCs w:val="18"/>
              </w:rPr>
              <w:t xml:space="preserve"> Arjan Kloosterboer</w:t>
            </w:r>
            <w:ins w:id="6" w:author="Arjan" w:date="2014-07-11T17:38:00Z">
              <w:r w:rsidR="00373C05">
                <w:rPr>
                  <w:rFonts w:ascii="Arial" w:hAnsi="Arial" w:cs="Arial"/>
                  <w:szCs w:val="18"/>
                </w:rPr>
                <w:t xml:space="preserve"> en Hans </w:t>
              </w:r>
              <w:proofErr w:type="spellStart"/>
              <w:r w:rsidR="00373C05">
                <w:rPr>
                  <w:rFonts w:ascii="Arial" w:hAnsi="Arial" w:cs="Arial"/>
                  <w:szCs w:val="18"/>
                </w:rPr>
                <w:t>Wieman</w:t>
              </w:r>
            </w:ins>
            <w:proofErr w:type="spellEnd"/>
          </w:p>
        </w:tc>
        <w:tc>
          <w:tcPr>
            <w:tcW w:w="4567" w:type="dxa"/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 xml:space="preserve">Datum: </w:t>
            </w:r>
            <w:r w:rsidR="00B57BE0">
              <w:rPr>
                <w:rFonts w:ascii="Arial" w:hAnsi="Arial" w:cs="Arial"/>
                <w:szCs w:val="18"/>
              </w:rPr>
              <w:t xml:space="preserve"> 7-7-2014</w:t>
            </w:r>
            <w:ins w:id="7" w:author="Arjan" w:date="2014-07-11T17:38:00Z">
              <w:r w:rsidR="00373C05">
                <w:rPr>
                  <w:rFonts w:ascii="Arial" w:hAnsi="Arial" w:cs="Arial"/>
                  <w:szCs w:val="18"/>
                </w:rPr>
                <w:t xml:space="preserve"> resp. 9-7-2014</w:t>
              </w:r>
            </w:ins>
          </w:p>
        </w:tc>
      </w:tr>
      <w:tr w:rsidR="00E72AB7" w:rsidRPr="00A13C42" w:rsidTr="002E3A3D">
        <w:tc>
          <w:tcPr>
            <w:tcW w:w="8928" w:type="dxa"/>
            <w:gridSpan w:val="2"/>
            <w:tcBorders>
              <w:top w:val="nil"/>
              <w:left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</w:p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 xml:space="preserve">Overwegingen </w:t>
            </w:r>
            <w:proofErr w:type="spellStart"/>
            <w:r w:rsidRPr="002E3A3D">
              <w:rPr>
                <w:rFonts w:ascii="Arial" w:hAnsi="Arial" w:cs="Arial"/>
                <w:szCs w:val="18"/>
              </w:rPr>
              <w:t>change</w:t>
            </w:r>
            <w:proofErr w:type="spellEnd"/>
            <w:r w:rsidRPr="002E3A3D">
              <w:rPr>
                <w:rFonts w:ascii="Arial" w:hAnsi="Arial" w:cs="Arial"/>
                <w:szCs w:val="18"/>
              </w:rPr>
              <w:t xml:space="preserve"> </w:t>
            </w:r>
            <w:proofErr w:type="spellStart"/>
            <w:r w:rsidRPr="002E3A3D">
              <w:rPr>
                <w:rFonts w:ascii="Arial" w:hAnsi="Arial" w:cs="Arial"/>
                <w:szCs w:val="18"/>
              </w:rPr>
              <w:t>control</w:t>
            </w:r>
            <w:proofErr w:type="spellEnd"/>
            <w:r w:rsidRPr="002E3A3D">
              <w:rPr>
                <w:rFonts w:ascii="Arial" w:hAnsi="Arial" w:cs="Arial"/>
                <w:szCs w:val="18"/>
              </w:rPr>
              <w:t xml:space="preserve"> board:</w:t>
            </w:r>
          </w:p>
        </w:tc>
      </w:tr>
      <w:tr w:rsidR="00E72AB7" w:rsidRPr="00A13C42" w:rsidTr="002E3A3D">
        <w:trPr>
          <w:trHeight w:val="727"/>
        </w:trPr>
        <w:tc>
          <w:tcPr>
            <w:tcW w:w="8928" w:type="dxa"/>
            <w:gridSpan w:val="2"/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</w:p>
        </w:tc>
      </w:tr>
    </w:tbl>
    <w:p w:rsidR="00E72AB7" w:rsidRDefault="00E72AB7" w:rsidP="00A13C42">
      <w:pPr>
        <w:rPr>
          <w:rFonts w:ascii="Arial" w:hAnsi="Arial" w:cs="Arial"/>
          <w:szCs w:val="18"/>
        </w:rPr>
      </w:pPr>
    </w:p>
    <w:p w:rsidR="00E72AB7" w:rsidRPr="00A13C42" w:rsidRDefault="00E72AB7" w:rsidP="00A13C42">
      <w:pPr>
        <w:rPr>
          <w:rFonts w:ascii="Arial" w:hAnsi="Arial" w:cs="Arial"/>
          <w:szCs w:val="18"/>
        </w:rPr>
      </w:pPr>
    </w:p>
    <w:tbl>
      <w:tblPr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361"/>
        <w:gridCol w:w="4567"/>
      </w:tblGrid>
      <w:tr w:rsidR="00E72AB7" w:rsidRPr="00A13C42" w:rsidTr="002E3A3D">
        <w:tc>
          <w:tcPr>
            <w:tcW w:w="4361" w:type="dxa"/>
            <w:vMerge w:val="restart"/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Besluit wijzigingsverzoek:</w:t>
            </w:r>
          </w:p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4567" w:type="dxa"/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Besluit genomen door:</w:t>
            </w:r>
          </w:p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</w:p>
        </w:tc>
      </w:tr>
      <w:tr w:rsidR="00E72AB7" w:rsidRPr="00A13C42" w:rsidTr="002E3A3D">
        <w:tc>
          <w:tcPr>
            <w:tcW w:w="4361" w:type="dxa"/>
            <w:vMerge/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4567" w:type="dxa"/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>Datum:</w:t>
            </w:r>
          </w:p>
        </w:tc>
      </w:tr>
      <w:tr w:rsidR="00E72AB7" w:rsidRPr="00A13C42" w:rsidTr="002E3A3D">
        <w:tc>
          <w:tcPr>
            <w:tcW w:w="8928" w:type="dxa"/>
            <w:gridSpan w:val="2"/>
            <w:tcBorders>
              <w:left w:val="nil"/>
              <w:bottom w:val="nil"/>
              <w:right w:val="nil"/>
            </w:tcBorders>
          </w:tcPr>
          <w:p w:rsidR="00E72AB7" w:rsidRPr="002E3A3D" w:rsidRDefault="00E72AB7" w:rsidP="008901A7">
            <w:pPr>
              <w:rPr>
                <w:rFonts w:ascii="Arial" w:hAnsi="Arial" w:cs="Arial"/>
                <w:szCs w:val="18"/>
              </w:rPr>
            </w:pPr>
            <w:r w:rsidRPr="002E3A3D">
              <w:rPr>
                <w:rFonts w:ascii="Arial" w:hAnsi="Arial" w:cs="Arial"/>
                <w:szCs w:val="18"/>
              </w:rPr>
              <w:t xml:space="preserve">Wijzigingenformulieren per email indienen bij project CORV, email: </w:t>
            </w:r>
            <w:hyperlink r:id="rId7" w:history="1">
              <w:r w:rsidRPr="002E3A3D">
                <w:rPr>
                  <w:rStyle w:val="Hyperlink"/>
                  <w:rFonts w:ascii="Arial" w:hAnsi="Arial" w:cs="Arial"/>
                  <w:szCs w:val="18"/>
                </w:rPr>
                <w:t>kees.de.leeuw@ordina.nl</w:t>
              </w:r>
            </w:hyperlink>
          </w:p>
        </w:tc>
      </w:tr>
    </w:tbl>
    <w:p w:rsidR="00E72AB7" w:rsidRPr="00A13C42" w:rsidRDefault="00E72AB7" w:rsidP="00A13C42">
      <w:pPr>
        <w:rPr>
          <w:rFonts w:ascii="Arial" w:hAnsi="Arial" w:cs="Arial"/>
          <w:szCs w:val="18"/>
        </w:rPr>
      </w:pPr>
    </w:p>
    <w:sectPr w:rsidR="00E72AB7" w:rsidRPr="00A13C42" w:rsidSect="00A13C42">
      <w:footnotePr>
        <w:pos w:val="beneathText"/>
      </w:footnotePr>
      <w:pgSz w:w="11907" w:h="16840" w:code="9"/>
      <w:pgMar w:top="1985" w:right="1418" w:bottom="1985" w:left="1418" w:header="1332" w:footer="340" w:gutter="0"/>
      <w:paperSrc w:first="1" w:other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658" w:rsidRDefault="008D4658" w:rsidP="00F7381A">
      <w:pPr>
        <w:spacing w:line="240" w:lineRule="auto"/>
      </w:pPr>
      <w:r>
        <w:separator/>
      </w:r>
    </w:p>
  </w:endnote>
  <w:endnote w:type="continuationSeparator" w:id="0">
    <w:p w:rsidR="008D4658" w:rsidRDefault="008D4658" w:rsidP="00F7381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658" w:rsidRDefault="008D4658" w:rsidP="00F7381A">
      <w:pPr>
        <w:spacing w:line="240" w:lineRule="auto"/>
      </w:pPr>
      <w:r>
        <w:separator/>
      </w:r>
    </w:p>
  </w:footnote>
  <w:footnote w:type="continuationSeparator" w:id="0">
    <w:p w:rsidR="008D4658" w:rsidRDefault="008D4658" w:rsidP="00F738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1208"/>
    <w:multiLevelType w:val="multilevel"/>
    <w:tmpl w:val="DE0E3C00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860"/>
        </w:tabs>
        <w:ind w:left="860" w:hanging="576"/>
      </w:pPr>
      <w:rPr>
        <w:rFonts w:ascii="Verdana" w:hAnsi="Verdana" w:cs="Times New Roman"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none"/>
      <w:lvlRestart w:val="0"/>
      <w:pStyle w:val="Kop4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E23952"/>
    <w:rsid w:val="000655CC"/>
    <w:rsid w:val="0007588C"/>
    <w:rsid w:val="000C6425"/>
    <w:rsid w:val="000D2660"/>
    <w:rsid w:val="0012240D"/>
    <w:rsid w:val="00164080"/>
    <w:rsid w:val="0020271A"/>
    <w:rsid w:val="00211F7D"/>
    <w:rsid w:val="002308E8"/>
    <w:rsid w:val="00236835"/>
    <w:rsid w:val="00260FE0"/>
    <w:rsid w:val="002E3A3D"/>
    <w:rsid w:val="002F029B"/>
    <w:rsid w:val="002F3D66"/>
    <w:rsid w:val="0031275A"/>
    <w:rsid w:val="00334A12"/>
    <w:rsid w:val="003709FC"/>
    <w:rsid w:val="00373C05"/>
    <w:rsid w:val="00402EC8"/>
    <w:rsid w:val="004C5515"/>
    <w:rsid w:val="004C7EC1"/>
    <w:rsid w:val="00571F34"/>
    <w:rsid w:val="005937F1"/>
    <w:rsid w:val="005C5E13"/>
    <w:rsid w:val="00612AF3"/>
    <w:rsid w:val="00630A74"/>
    <w:rsid w:val="006F308D"/>
    <w:rsid w:val="007331A8"/>
    <w:rsid w:val="00767303"/>
    <w:rsid w:val="00782970"/>
    <w:rsid w:val="00785455"/>
    <w:rsid w:val="007C0DC1"/>
    <w:rsid w:val="00871739"/>
    <w:rsid w:val="008901A7"/>
    <w:rsid w:val="008C6A0D"/>
    <w:rsid w:val="008D4658"/>
    <w:rsid w:val="008E3A59"/>
    <w:rsid w:val="009464FE"/>
    <w:rsid w:val="00A0502C"/>
    <w:rsid w:val="00A13C42"/>
    <w:rsid w:val="00A145E6"/>
    <w:rsid w:val="00A23A29"/>
    <w:rsid w:val="00A26E05"/>
    <w:rsid w:val="00A6472D"/>
    <w:rsid w:val="00AE6965"/>
    <w:rsid w:val="00AF49D0"/>
    <w:rsid w:val="00B57BE0"/>
    <w:rsid w:val="00B63A94"/>
    <w:rsid w:val="00B6517F"/>
    <w:rsid w:val="00B7737A"/>
    <w:rsid w:val="00BB7222"/>
    <w:rsid w:val="00BD0EF7"/>
    <w:rsid w:val="00BD4245"/>
    <w:rsid w:val="00BE053E"/>
    <w:rsid w:val="00C40325"/>
    <w:rsid w:val="00CC7706"/>
    <w:rsid w:val="00D50A21"/>
    <w:rsid w:val="00DE0C3A"/>
    <w:rsid w:val="00E04650"/>
    <w:rsid w:val="00E16FE1"/>
    <w:rsid w:val="00E23952"/>
    <w:rsid w:val="00E250D9"/>
    <w:rsid w:val="00E25E38"/>
    <w:rsid w:val="00E278A9"/>
    <w:rsid w:val="00E72AB7"/>
    <w:rsid w:val="00E94FEC"/>
    <w:rsid w:val="00EE127B"/>
    <w:rsid w:val="00F04841"/>
    <w:rsid w:val="00F43BC7"/>
    <w:rsid w:val="00F5023F"/>
    <w:rsid w:val="00F7381A"/>
    <w:rsid w:val="00F76D8F"/>
    <w:rsid w:val="00F90ACC"/>
    <w:rsid w:val="00FB4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23952"/>
    <w:pPr>
      <w:spacing w:line="260" w:lineRule="atLeast"/>
    </w:pPr>
    <w:rPr>
      <w:rFonts w:ascii="Verdana" w:eastAsia="Times New Roman" w:hAnsi="Verdana"/>
      <w:sz w:val="18"/>
      <w:szCs w:val="24"/>
    </w:rPr>
  </w:style>
  <w:style w:type="paragraph" w:styleId="Kop1">
    <w:name w:val="heading 1"/>
    <w:aliases w:val="hoofdstuk"/>
    <w:basedOn w:val="Standaard"/>
    <w:next w:val="Standaard"/>
    <w:link w:val="Kop1Char"/>
    <w:uiPriority w:val="99"/>
    <w:qFormat/>
    <w:rsid w:val="00E23952"/>
    <w:pPr>
      <w:keepNext/>
      <w:pageBreakBefore/>
      <w:numPr>
        <w:numId w:val="1"/>
      </w:numPr>
      <w:pBdr>
        <w:bottom w:val="single" w:sz="4" w:space="1" w:color="auto"/>
      </w:pBdr>
      <w:tabs>
        <w:tab w:val="clear" w:pos="432"/>
        <w:tab w:val="num" w:pos="574"/>
        <w:tab w:val="left" w:pos="851"/>
      </w:tabs>
      <w:spacing w:after="600" w:line="240" w:lineRule="auto"/>
      <w:ind w:left="574"/>
      <w:outlineLvl w:val="0"/>
    </w:pPr>
    <w:rPr>
      <w:rFonts w:cs="Arial"/>
      <w:b/>
      <w:bCs/>
      <w:kern w:val="32"/>
      <w:sz w:val="28"/>
      <w:szCs w:val="32"/>
    </w:rPr>
  </w:style>
  <w:style w:type="paragraph" w:styleId="Kop2">
    <w:name w:val="heading 2"/>
    <w:aliases w:val="paragraaf"/>
    <w:basedOn w:val="Standaard"/>
    <w:next w:val="Standaard"/>
    <w:link w:val="Kop2Char"/>
    <w:uiPriority w:val="99"/>
    <w:qFormat/>
    <w:rsid w:val="00E23952"/>
    <w:pPr>
      <w:keepNext/>
      <w:numPr>
        <w:ilvl w:val="1"/>
        <w:numId w:val="1"/>
      </w:numPr>
      <w:spacing w:before="480" w:after="60" w:line="240" w:lineRule="auto"/>
      <w:outlineLvl w:val="1"/>
    </w:pPr>
    <w:rPr>
      <w:rFonts w:cs="Arial"/>
      <w:b/>
      <w:bCs/>
      <w:sz w:val="24"/>
      <w:szCs w:val="28"/>
    </w:rPr>
  </w:style>
  <w:style w:type="paragraph" w:styleId="Kop3">
    <w:name w:val="heading 3"/>
    <w:aliases w:val="subparagraaf"/>
    <w:basedOn w:val="Standaard"/>
    <w:next w:val="Standaard"/>
    <w:link w:val="Kop3Char"/>
    <w:uiPriority w:val="99"/>
    <w:qFormat/>
    <w:rsid w:val="00E23952"/>
    <w:pPr>
      <w:keepNext/>
      <w:numPr>
        <w:ilvl w:val="2"/>
        <w:numId w:val="1"/>
      </w:numPr>
      <w:tabs>
        <w:tab w:val="left" w:pos="851"/>
      </w:tabs>
      <w:spacing w:before="240" w:after="60" w:line="240" w:lineRule="auto"/>
      <w:outlineLvl w:val="2"/>
    </w:pPr>
    <w:rPr>
      <w:b/>
      <w:bCs/>
      <w:szCs w:val="26"/>
    </w:rPr>
  </w:style>
  <w:style w:type="paragraph" w:styleId="Kop4">
    <w:name w:val="heading 4"/>
    <w:basedOn w:val="Standaard"/>
    <w:next w:val="Standaard"/>
    <w:link w:val="Kop4Char"/>
    <w:uiPriority w:val="99"/>
    <w:qFormat/>
    <w:rsid w:val="00E23952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hoofdstuk Char"/>
    <w:basedOn w:val="Standaardalinea-lettertype"/>
    <w:link w:val="Kop1"/>
    <w:uiPriority w:val="99"/>
    <w:locked/>
    <w:rsid w:val="00E23952"/>
    <w:rPr>
      <w:rFonts w:ascii="Verdana" w:hAnsi="Verdana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aliases w:val="paragraaf Char"/>
    <w:basedOn w:val="Standaardalinea-lettertype"/>
    <w:link w:val="Kop2"/>
    <w:uiPriority w:val="99"/>
    <w:locked/>
    <w:rsid w:val="00E23952"/>
    <w:rPr>
      <w:rFonts w:ascii="Verdana" w:hAnsi="Verdana" w:cs="Arial"/>
      <w:b/>
      <w:bCs/>
      <w:sz w:val="28"/>
      <w:szCs w:val="28"/>
      <w:lang w:eastAsia="nl-NL"/>
    </w:rPr>
  </w:style>
  <w:style w:type="character" w:customStyle="1" w:styleId="Kop3Char">
    <w:name w:val="Kop 3 Char"/>
    <w:aliases w:val="subparagraaf Char"/>
    <w:basedOn w:val="Standaardalinea-lettertype"/>
    <w:link w:val="Kop3"/>
    <w:uiPriority w:val="99"/>
    <w:locked/>
    <w:rsid w:val="00E23952"/>
    <w:rPr>
      <w:rFonts w:ascii="Verdana" w:hAnsi="Verdana" w:cs="Times New Roman"/>
      <w:b/>
      <w:bCs/>
      <w:sz w:val="26"/>
      <w:szCs w:val="26"/>
      <w:lang w:eastAsia="nl-NL"/>
    </w:rPr>
  </w:style>
  <w:style w:type="character" w:customStyle="1" w:styleId="Kop4Char">
    <w:name w:val="Kop 4 Char"/>
    <w:basedOn w:val="Standaardalinea-lettertype"/>
    <w:link w:val="Kop4"/>
    <w:uiPriority w:val="99"/>
    <w:locked/>
    <w:rsid w:val="00E23952"/>
    <w:rPr>
      <w:rFonts w:ascii="Verdana" w:hAnsi="Verdana" w:cs="Times New Roman"/>
      <w:b/>
      <w:bCs/>
      <w:sz w:val="28"/>
      <w:szCs w:val="28"/>
      <w:lang w:eastAsia="nl-NL"/>
    </w:rPr>
  </w:style>
  <w:style w:type="character" w:styleId="Hyperlink">
    <w:name w:val="Hyperlink"/>
    <w:basedOn w:val="Standaardalinea-lettertype"/>
    <w:uiPriority w:val="99"/>
    <w:rsid w:val="00E23952"/>
    <w:rPr>
      <w:rFonts w:cs="Times New Roman"/>
      <w:color w:val="0000FF"/>
      <w:u w:val="single"/>
    </w:rPr>
  </w:style>
  <w:style w:type="paragraph" w:styleId="Koptekst">
    <w:name w:val="header"/>
    <w:basedOn w:val="Standaard"/>
    <w:link w:val="KoptekstChar"/>
    <w:uiPriority w:val="99"/>
    <w:rsid w:val="00E23952"/>
    <w:pPr>
      <w:tabs>
        <w:tab w:val="center" w:pos="4320"/>
        <w:tab w:val="right" w:pos="8640"/>
      </w:tabs>
      <w:ind w:left="-57"/>
    </w:pPr>
    <w:rPr>
      <w:sz w:val="14"/>
    </w:rPr>
  </w:style>
  <w:style w:type="character" w:customStyle="1" w:styleId="KoptekstChar">
    <w:name w:val="Koptekst Char"/>
    <w:basedOn w:val="Standaardalinea-lettertype"/>
    <w:link w:val="Koptekst"/>
    <w:uiPriority w:val="99"/>
    <w:locked/>
    <w:rsid w:val="00E23952"/>
    <w:rPr>
      <w:rFonts w:ascii="Verdana" w:hAnsi="Verdana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99"/>
    <w:rsid w:val="00E23952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4C7EC1"/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4C7EC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8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ees.de.leeuw@ordina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713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G: Bevindingenformulier CORV</vt:lpstr>
    </vt:vector>
  </TitlesOfParts>
  <Company>Ordina</Company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G: Bevindingenformulier CORV</dc:title>
  <dc:creator>kle01193</dc:creator>
  <cp:lastModifiedBy>Arjan</cp:lastModifiedBy>
  <cp:revision>8</cp:revision>
  <dcterms:created xsi:type="dcterms:W3CDTF">2014-07-07T11:56:00Z</dcterms:created>
  <dcterms:modified xsi:type="dcterms:W3CDTF">2014-07-11T15:42:00Z</dcterms:modified>
</cp:coreProperties>
</file>